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4509"/>
        <w:gridCol w:w="4510"/>
      </w:tblGrid>
      <w:tr w:rsidR="005F3E80" w14:paraId="595F5B33" w14:textId="77777777" w:rsidTr="000F1BF5">
        <w:tc>
          <w:tcPr>
            <w:tcW w:w="4509" w:type="dxa"/>
            <w:shd w:val="clear" w:color="auto" w:fill="B4C6E7" w:themeFill="accent1" w:themeFillTint="66"/>
          </w:tcPr>
          <w:p w14:paraId="577351AD" w14:textId="77777777" w:rsidR="005F3E80" w:rsidRDefault="005F3E80" w:rsidP="005F3E80">
            <w:pPr>
              <w:jc w:val="center"/>
              <w:rPr>
                <w:rFonts w:ascii="Sylfaen" w:hAnsi="Sylfaen"/>
                <w:b/>
                <w:sz w:val="24"/>
                <w:szCs w:val="24"/>
                <w:lang w:val="hy-AM"/>
              </w:rPr>
            </w:pPr>
            <w:r w:rsidRPr="0060497A">
              <w:rPr>
                <w:rFonts w:ascii="Sylfaen" w:hAnsi="Sylfaen"/>
                <w:b/>
                <w:sz w:val="24"/>
                <w:szCs w:val="24"/>
                <w:lang w:val="hy-AM"/>
              </w:rPr>
              <w:t>Ապրանքների Մատակարարման Պայմանագիր</w:t>
            </w:r>
          </w:p>
          <w:p w14:paraId="7E114FB5" w14:textId="77777777" w:rsidR="005F3E80" w:rsidRPr="00792FC8" w:rsidRDefault="005F3E80" w:rsidP="005F3E80">
            <w:pPr>
              <w:jc w:val="center"/>
              <w:rPr>
                <w:rFonts w:ascii="Sylfaen" w:hAnsi="Sylfaen" w:cs="Sylfaen"/>
                <w:b/>
                <w:sz w:val="24"/>
                <w:szCs w:val="24"/>
                <w:lang w:val="hy-AM"/>
              </w:rPr>
            </w:pPr>
            <w:r w:rsidRPr="00792FC8">
              <w:rPr>
                <w:rFonts w:ascii="Sylfaen" w:hAnsi="Sylfaen" w:cs="Sylfaen"/>
                <w:b/>
                <w:sz w:val="24"/>
                <w:szCs w:val="24"/>
                <w:lang w:val="hy-AM"/>
              </w:rPr>
              <w:t>№</w:t>
            </w:r>
          </w:p>
          <w:p w14:paraId="6B938E1D" w14:textId="77777777" w:rsidR="005F3E80" w:rsidRDefault="005F3E80"/>
        </w:tc>
        <w:tc>
          <w:tcPr>
            <w:tcW w:w="4510" w:type="dxa"/>
            <w:shd w:val="clear" w:color="auto" w:fill="B4C6E7" w:themeFill="accent1" w:themeFillTint="66"/>
          </w:tcPr>
          <w:p w14:paraId="146A3D94" w14:textId="77777777" w:rsidR="005F3E80" w:rsidRPr="00792FC8" w:rsidRDefault="005F3E80" w:rsidP="005F3E80">
            <w:pPr>
              <w:jc w:val="center"/>
              <w:rPr>
                <w:rFonts w:ascii="Sylfaen" w:hAnsi="Sylfaen" w:cs="Calibri"/>
                <w:b/>
                <w:sz w:val="24"/>
                <w:szCs w:val="24"/>
              </w:rPr>
            </w:pPr>
            <w:r w:rsidRPr="00792FC8">
              <w:rPr>
                <w:rFonts w:ascii="Sylfaen" w:hAnsi="Sylfaen" w:cs="Calibri"/>
                <w:b/>
                <w:sz w:val="24"/>
                <w:szCs w:val="24"/>
              </w:rPr>
              <w:t xml:space="preserve">Contract for </w:t>
            </w:r>
            <w:r>
              <w:rPr>
                <w:rFonts w:ascii="Sylfaen" w:hAnsi="Sylfaen"/>
                <w:b/>
                <w:noProof/>
                <w:sz w:val="24"/>
                <w:szCs w:val="24"/>
              </w:rPr>
              <w:t>Supply of Goods</w:t>
            </w:r>
          </w:p>
          <w:p w14:paraId="30D5D170" w14:textId="77777777" w:rsidR="00E845BF" w:rsidRDefault="00E845BF" w:rsidP="00E845BF">
            <w:pPr>
              <w:jc w:val="center"/>
              <w:rPr>
                <w:rFonts w:ascii="Sylfaen" w:hAnsi="Sylfaen" w:cs="Calibri"/>
                <w:b/>
                <w:sz w:val="24"/>
                <w:szCs w:val="24"/>
              </w:rPr>
            </w:pPr>
          </w:p>
          <w:p w14:paraId="16BFDBC9" w14:textId="4A94282B" w:rsidR="005F3E80" w:rsidRPr="00E845BF" w:rsidRDefault="005F3E80" w:rsidP="00E845BF">
            <w:pPr>
              <w:jc w:val="center"/>
              <w:rPr>
                <w:rFonts w:ascii="Sylfaen" w:hAnsi="Sylfaen" w:cs="Calibri"/>
                <w:b/>
                <w:sz w:val="24"/>
                <w:szCs w:val="24"/>
              </w:rPr>
            </w:pPr>
            <w:r w:rsidRPr="00792FC8">
              <w:rPr>
                <w:rFonts w:ascii="Sylfaen" w:hAnsi="Sylfaen" w:cs="Calibri"/>
                <w:b/>
                <w:sz w:val="24"/>
                <w:szCs w:val="24"/>
              </w:rPr>
              <w:t>№</w:t>
            </w:r>
          </w:p>
        </w:tc>
      </w:tr>
      <w:tr w:rsidR="005F3E80" w14:paraId="53D80A0C" w14:textId="77777777" w:rsidTr="0FEF72DE">
        <w:tc>
          <w:tcPr>
            <w:tcW w:w="4509" w:type="dxa"/>
          </w:tcPr>
          <w:p w14:paraId="3A3AA1AC" w14:textId="77D3280E" w:rsidR="005F3E80" w:rsidRDefault="005F3E80" w:rsidP="00E845BF">
            <w:pPr>
              <w:jc w:val="both"/>
            </w:pPr>
            <w:r w:rsidRPr="00ED4164">
              <w:rPr>
                <w:rFonts w:ascii="Sylfaen" w:eastAsia="Times New Roman" w:hAnsi="Sylfaen" w:cs="Times New Roman"/>
                <w:bCs/>
                <w:sz w:val="24"/>
                <w:szCs w:val="24"/>
                <w:lang w:val="hy-AM"/>
              </w:rPr>
              <w:t>Սույն պայմանագիրը (այսուհետ՝ Պայմանագիր) կնքվել է ք.</w:t>
            </w:r>
            <w:r w:rsidRPr="00662F6E">
              <w:rPr>
                <w:rFonts w:ascii="Sylfaen" w:eastAsia="Times New Roman" w:hAnsi="Sylfaen" w:cs="Times New Roman"/>
                <w:bCs/>
                <w:sz w:val="24"/>
                <w:szCs w:val="24"/>
                <w:lang w:val="hy-AM"/>
              </w:rPr>
              <w:t>______________</w:t>
            </w:r>
            <w:r>
              <w:rPr>
                <w:rFonts w:ascii="Sylfaen" w:eastAsia="Times New Roman" w:hAnsi="Sylfaen" w:cs="Times New Roman"/>
                <w:bCs/>
                <w:sz w:val="24"/>
                <w:szCs w:val="24"/>
                <w:lang w:val="hy-AM"/>
              </w:rPr>
              <w:t xml:space="preserve">-ում, </w:t>
            </w:r>
            <w:r w:rsidRPr="00ED4164">
              <w:rPr>
                <w:rFonts w:ascii="Sylfaen" w:eastAsia="Times New Roman" w:hAnsi="Sylfaen" w:cs="Times New Roman"/>
                <w:bCs/>
                <w:sz w:val="24"/>
                <w:szCs w:val="24"/>
                <w:lang w:val="hy-AM"/>
              </w:rPr>
              <w:t xml:space="preserve"> </w:t>
            </w:r>
            <w:r w:rsidRPr="00662F6E">
              <w:rPr>
                <w:rFonts w:ascii="Sylfaen" w:eastAsia="Times New Roman" w:hAnsi="Sylfaen" w:cs="Times New Roman"/>
                <w:bCs/>
                <w:sz w:val="24"/>
                <w:szCs w:val="24"/>
                <w:lang w:val="hy-AM"/>
              </w:rPr>
              <w:t>202</w:t>
            </w:r>
            <w:r w:rsidR="000F1BF5">
              <w:rPr>
                <w:rFonts w:ascii="Sylfaen" w:eastAsia="Times New Roman" w:hAnsi="Sylfaen" w:cs="Times New Roman"/>
                <w:bCs/>
                <w:sz w:val="24"/>
                <w:szCs w:val="24"/>
              </w:rPr>
              <w:t>1</w:t>
            </w:r>
            <w:r>
              <w:rPr>
                <w:rFonts w:ascii="Sylfaen" w:eastAsia="Times New Roman" w:hAnsi="Sylfaen" w:cs="Times New Roman"/>
                <w:bCs/>
                <w:sz w:val="24"/>
                <w:szCs w:val="24"/>
                <w:lang w:val="hy-AM"/>
              </w:rPr>
              <w:t>թ</w:t>
            </w:r>
            <w:r>
              <w:rPr>
                <w:rFonts w:ascii="Times New Roman" w:eastAsia="Times New Roman" w:hAnsi="Times New Roman" w:cs="Times New Roman"/>
                <w:bCs/>
                <w:sz w:val="24"/>
                <w:szCs w:val="24"/>
                <w:lang w:val="hy-AM"/>
              </w:rPr>
              <w:t>․-</w:t>
            </w:r>
            <w:r w:rsidRPr="00ED4164">
              <w:rPr>
                <w:rFonts w:ascii="Sylfaen" w:eastAsia="Times New Roman" w:hAnsi="Sylfaen" w:cs="Times New Roman"/>
                <w:bCs/>
                <w:sz w:val="24"/>
                <w:szCs w:val="24"/>
                <w:lang w:val="hy-AM"/>
              </w:rPr>
              <w:t>ի</w:t>
            </w:r>
            <w:r>
              <w:rPr>
                <w:rFonts w:ascii="Sylfaen" w:eastAsia="Times New Roman" w:hAnsi="Sylfaen" w:cs="Times New Roman"/>
                <w:bCs/>
                <w:sz w:val="24"/>
                <w:szCs w:val="24"/>
                <w:lang w:val="hy-AM"/>
              </w:rPr>
              <w:t xml:space="preserve"> </w:t>
            </w:r>
            <w:r w:rsidRPr="008A339B">
              <w:rPr>
                <w:rFonts w:ascii="Sylfaen" w:eastAsia="Times New Roman" w:hAnsi="Sylfaen" w:cs="Times New Roman"/>
                <w:bCs/>
                <w:sz w:val="24"/>
                <w:szCs w:val="24"/>
                <w:lang w:val="hy-AM"/>
              </w:rPr>
              <w:t>______/________________</w:t>
            </w:r>
            <w:r>
              <w:rPr>
                <w:rFonts w:ascii="Sylfaen" w:eastAsia="Times New Roman" w:hAnsi="Sylfaen" w:cs="Times New Roman"/>
                <w:bCs/>
                <w:sz w:val="24"/>
                <w:szCs w:val="24"/>
                <w:lang w:val="hy-AM"/>
              </w:rPr>
              <w:t>-ի</w:t>
            </w:r>
            <w:r w:rsidRPr="00ED4164">
              <w:rPr>
                <w:rFonts w:ascii="Sylfaen" w:eastAsia="Times New Roman" w:hAnsi="Sylfaen" w:cs="Times New Roman"/>
                <w:bCs/>
                <w:sz w:val="24"/>
                <w:szCs w:val="24"/>
                <w:lang w:val="hy-AM"/>
              </w:rPr>
              <w:t>ն հետևյալ կողմերի միջև՝</w:t>
            </w:r>
          </w:p>
        </w:tc>
        <w:tc>
          <w:tcPr>
            <w:tcW w:w="4510" w:type="dxa"/>
          </w:tcPr>
          <w:p w14:paraId="76591DC5" w14:textId="7B608ADF" w:rsidR="005F3E80" w:rsidRPr="00E845BF" w:rsidRDefault="005F3E80" w:rsidP="00E845BF">
            <w:pPr>
              <w:jc w:val="both"/>
              <w:rPr>
                <w:rFonts w:ascii="Sylfaen" w:eastAsia="Times New Roman" w:hAnsi="Sylfaen" w:cs="Times New Roman"/>
                <w:bCs/>
                <w:sz w:val="24"/>
                <w:szCs w:val="24"/>
              </w:rPr>
            </w:pPr>
            <w:r w:rsidRPr="00ED4164">
              <w:rPr>
                <w:rFonts w:ascii="Sylfaen" w:eastAsia="Times New Roman" w:hAnsi="Sylfaen" w:cs="Times New Roman"/>
                <w:bCs/>
                <w:sz w:val="24"/>
                <w:szCs w:val="24"/>
              </w:rPr>
              <w:t>This Contract (hereinafter referred to as the “Contract”) is executed in</w:t>
            </w:r>
            <w:r>
              <w:rPr>
                <w:rFonts w:ascii="Sylfaen" w:eastAsia="Times New Roman" w:hAnsi="Sylfaen" w:cs="Times New Roman"/>
                <w:bCs/>
                <w:sz w:val="24"/>
                <w:szCs w:val="24"/>
              </w:rPr>
              <w:t xml:space="preserve"> </w:t>
            </w:r>
            <w:r w:rsidRPr="00662F6E">
              <w:rPr>
                <w:rFonts w:ascii="Sylfaen" w:eastAsia="Times New Roman" w:hAnsi="Sylfaen" w:cs="Times New Roman"/>
                <w:bCs/>
                <w:sz w:val="24"/>
                <w:szCs w:val="24"/>
                <w:lang w:val="hy-AM"/>
              </w:rPr>
              <w:t>______________</w:t>
            </w:r>
            <w:r w:rsidRPr="00ED4164">
              <w:rPr>
                <w:rFonts w:ascii="Sylfaen" w:eastAsia="Times New Roman" w:hAnsi="Sylfaen" w:cs="Times New Roman"/>
                <w:bCs/>
                <w:sz w:val="24"/>
                <w:szCs w:val="24"/>
              </w:rPr>
              <w:t xml:space="preserve">, on </w:t>
            </w:r>
            <w:r w:rsidRPr="008A339B">
              <w:rPr>
                <w:rFonts w:ascii="Sylfaen" w:eastAsia="Times New Roman" w:hAnsi="Sylfaen" w:cs="Times New Roman"/>
                <w:bCs/>
                <w:sz w:val="24"/>
                <w:szCs w:val="24"/>
                <w:lang w:val="hy-AM"/>
              </w:rPr>
              <w:t>______/________________</w:t>
            </w:r>
            <w:r>
              <w:rPr>
                <w:rFonts w:ascii="Sylfaen" w:eastAsia="Times New Roman" w:hAnsi="Sylfaen" w:cs="Times New Roman"/>
                <w:bCs/>
                <w:sz w:val="24"/>
                <w:szCs w:val="24"/>
                <w:lang w:val="hy-AM"/>
              </w:rPr>
              <w:t xml:space="preserve">, </w:t>
            </w:r>
            <w:r>
              <w:rPr>
                <w:rFonts w:ascii="Sylfaen" w:eastAsia="Times New Roman" w:hAnsi="Sylfaen" w:cs="Times New Roman"/>
                <w:bCs/>
                <w:sz w:val="24"/>
                <w:szCs w:val="24"/>
              </w:rPr>
              <w:t>202</w:t>
            </w:r>
            <w:r w:rsidR="000F1BF5">
              <w:rPr>
                <w:rFonts w:ascii="Sylfaen" w:eastAsia="Times New Roman" w:hAnsi="Sylfaen" w:cs="Times New Roman"/>
                <w:bCs/>
                <w:sz w:val="24"/>
                <w:szCs w:val="24"/>
              </w:rPr>
              <w:t>1</w:t>
            </w:r>
            <w:r>
              <w:rPr>
                <w:rFonts w:ascii="Sylfaen" w:eastAsia="Times New Roman" w:hAnsi="Sylfaen" w:cs="Times New Roman"/>
                <w:bCs/>
                <w:sz w:val="24"/>
                <w:szCs w:val="24"/>
              </w:rPr>
              <w:t xml:space="preserve"> </w:t>
            </w:r>
            <w:r w:rsidRPr="00ED4164">
              <w:rPr>
                <w:rFonts w:ascii="Sylfaen" w:eastAsia="Times New Roman" w:hAnsi="Sylfaen" w:cs="Times New Roman"/>
                <w:bCs/>
                <w:sz w:val="24"/>
                <w:szCs w:val="24"/>
              </w:rPr>
              <w:t>by and between:</w:t>
            </w:r>
          </w:p>
        </w:tc>
      </w:tr>
      <w:tr w:rsidR="005F3E80" w14:paraId="5D86B0AC" w14:textId="77777777" w:rsidTr="000F1BF5">
        <w:trPr>
          <w:trHeight w:val="1673"/>
        </w:trPr>
        <w:tc>
          <w:tcPr>
            <w:tcW w:w="4509" w:type="dxa"/>
          </w:tcPr>
          <w:p w14:paraId="7144A2C7" w14:textId="35EF0B44" w:rsidR="00816952" w:rsidRPr="00ED4164" w:rsidRDefault="00816952" w:rsidP="00816952">
            <w:pPr>
              <w:jc w:val="both"/>
              <w:rPr>
                <w:rFonts w:ascii="Sylfaen" w:hAnsi="Sylfaen"/>
                <w:bCs/>
                <w:sz w:val="24"/>
                <w:szCs w:val="24"/>
                <w:lang w:val="hy-AM"/>
              </w:rPr>
            </w:pPr>
            <w:r w:rsidRPr="00ED4164">
              <w:rPr>
                <w:rFonts w:ascii="Sylfaen" w:hAnsi="Sylfaen"/>
                <w:bCs/>
                <w:sz w:val="24"/>
                <w:szCs w:val="24"/>
                <w:lang w:val="hy-AM"/>
              </w:rPr>
              <w:t xml:space="preserve">«ՔոնթուրԳլոբալ Հիդրո Կասկադ» ՓԲԸ, ի դեմս </w:t>
            </w:r>
            <w:r w:rsidR="000F1BF5" w:rsidRPr="290AFCCA">
              <w:rPr>
                <w:rFonts w:ascii="Sylfaen" w:hAnsi="Sylfaen"/>
                <w:sz w:val="24"/>
                <w:szCs w:val="24"/>
              </w:rPr>
              <w:t>Գլխավոր</w:t>
            </w:r>
            <w:r w:rsidR="000F1BF5" w:rsidRPr="00ED4164">
              <w:rPr>
                <w:rFonts w:ascii="Sylfaen" w:hAnsi="Sylfaen"/>
                <w:bCs/>
                <w:sz w:val="24"/>
                <w:szCs w:val="24"/>
                <w:lang w:val="hy-AM"/>
              </w:rPr>
              <w:t xml:space="preserve"> </w:t>
            </w:r>
            <w:r w:rsidRPr="00ED4164">
              <w:rPr>
                <w:rFonts w:ascii="Sylfaen" w:hAnsi="Sylfaen"/>
                <w:bCs/>
                <w:sz w:val="24"/>
                <w:szCs w:val="24"/>
                <w:lang w:val="hy-AM"/>
              </w:rPr>
              <w:t xml:space="preserve">տնօրեն Արա Հովսեփյանի (այսուհետ` Գնորդ) </w:t>
            </w:r>
          </w:p>
          <w:p w14:paraId="22065563" w14:textId="67AD5208" w:rsidR="005F3E80" w:rsidRDefault="00816952">
            <w:r w:rsidRPr="00ED4164">
              <w:rPr>
                <w:rFonts w:ascii="Sylfaen" w:hAnsi="Sylfaen"/>
                <w:bCs/>
                <w:sz w:val="24"/>
                <w:szCs w:val="24"/>
                <w:lang w:val="hy-AM"/>
              </w:rPr>
              <w:t>և</w:t>
            </w:r>
          </w:p>
        </w:tc>
        <w:tc>
          <w:tcPr>
            <w:tcW w:w="4510" w:type="dxa"/>
          </w:tcPr>
          <w:p w14:paraId="0D7478A9" w14:textId="1BD53C0E" w:rsidR="00622AB5" w:rsidRDefault="00816952" w:rsidP="00816952">
            <w:pPr>
              <w:jc w:val="both"/>
              <w:rPr>
                <w:rFonts w:ascii="Sylfaen" w:hAnsi="Sylfaen" w:cs="Calibri"/>
                <w:sz w:val="24"/>
                <w:szCs w:val="24"/>
                <w:lang w:val="en-GB"/>
              </w:rPr>
            </w:pPr>
            <w:r w:rsidRPr="009847EA">
              <w:rPr>
                <w:rFonts w:ascii="Sylfaen" w:hAnsi="Sylfaen" w:cs="Calibri"/>
                <w:sz w:val="24"/>
                <w:szCs w:val="24"/>
              </w:rPr>
              <w:t>“Contour</w:t>
            </w:r>
            <w:r>
              <w:rPr>
                <w:rFonts w:ascii="Sylfaen" w:hAnsi="Sylfaen" w:cs="Calibri"/>
                <w:sz w:val="24"/>
                <w:szCs w:val="24"/>
              </w:rPr>
              <w:t>G</w:t>
            </w:r>
            <w:r w:rsidRPr="009847EA">
              <w:rPr>
                <w:rFonts w:ascii="Sylfaen" w:hAnsi="Sylfaen" w:cs="Calibri"/>
                <w:sz w:val="24"/>
                <w:szCs w:val="24"/>
              </w:rPr>
              <w:t>lobal Hydro Cascade” CJSC, represented by Ara Hovsepyan</w:t>
            </w:r>
            <w:r w:rsidRPr="009847EA">
              <w:rPr>
                <w:rFonts w:ascii="Sylfaen" w:hAnsi="Sylfaen" w:cs="Calibri"/>
                <w:sz w:val="24"/>
                <w:szCs w:val="24"/>
                <w:lang w:val="hy-AM"/>
              </w:rPr>
              <w:t xml:space="preserve"> </w:t>
            </w:r>
            <w:r w:rsidRPr="009847EA">
              <w:rPr>
                <w:rFonts w:ascii="Sylfaen" w:hAnsi="Sylfaen" w:cs="Calibri"/>
                <w:sz w:val="24"/>
                <w:szCs w:val="24"/>
              </w:rPr>
              <w:t xml:space="preserve">in his capacity of </w:t>
            </w:r>
            <w:r w:rsidR="000F1BF5" w:rsidRPr="290AFCCA">
              <w:rPr>
                <w:rFonts w:ascii="Sylfaen" w:hAnsi="Sylfaen" w:cs="Calibri"/>
                <w:sz w:val="24"/>
                <w:szCs w:val="24"/>
              </w:rPr>
              <w:t>General Manager</w:t>
            </w:r>
            <w:r w:rsidRPr="009847EA">
              <w:rPr>
                <w:rFonts w:ascii="Sylfaen" w:hAnsi="Sylfaen" w:cs="Calibri"/>
                <w:sz w:val="24"/>
                <w:szCs w:val="24"/>
              </w:rPr>
              <w:t>,</w:t>
            </w:r>
            <w:r w:rsidRPr="009847EA">
              <w:rPr>
                <w:rStyle w:val="BalloonTextChar"/>
                <w:rFonts w:ascii="Sylfaen" w:hAnsi="Sylfaen" w:cs="Calibri"/>
                <w:sz w:val="24"/>
                <w:szCs w:val="24"/>
              </w:rPr>
              <w:t xml:space="preserve"> </w:t>
            </w:r>
            <w:r w:rsidRPr="009847EA">
              <w:rPr>
                <w:rFonts w:ascii="Sylfaen" w:hAnsi="Sylfaen" w:cs="Calibri"/>
                <w:sz w:val="24"/>
                <w:szCs w:val="24"/>
                <w:lang w:val="en-GB"/>
              </w:rPr>
              <w:t xml:space="preserve">hereinafter referred to as </w:t>
            </w:r>
            <w:r w:rsidR="005D79C0">
              <w:rPr>
                <w:rFonts w:ascii="Sylfaen" w:hAnsi="Sylfaen" w:cs="Calibri"/>
                <w:sz w:val="24"/>
                <w:szCs w:val="24"/>
              </w:rPr>
              <w:t>Supplier</w:t>
            </w:r>
            <w:r w:rsidRPr="009847EA">
              <w:rPr>
                <w:rFonts w:ascii="Sylfaen" w:hAnsi="Sylfaen" w:cs="Calibri"/>
                <w:sz w:val="24"/>
                <w:szCs w:val="24"/>
                <w:lang w:val="en-GB"/>
              </w:rPr>
              <w:t>,</w:t>
            </w:r>
            <w:r>
              <w:rPr>
                <w:rFonts w:ascii="Sylfaen" w:hAnsi="Sylfaen" w:cs="Calibri"/>
                <w:sz w:val="24"/>
                <w:szCs w:val="24"/>
                <w:lang w:val="en-GB"/>
              </w:rPr>
              <w:t xml:space="preserve"> </w:t>
            </w:r>
          </w:p>
          <w:p w14:paraId="68068770" w14:textId="06BE3626" w:rsidR="005F3E80" w:rsidRPr="00622AB5" w:rsidRDefault="00816952" w:rsidP="00622AB5">
            <w:pPr>
              <w:jc w:val="both"/>
              <w:rPr>
                <w:rFonts w:ascii="Sylfaen" w:hAnsi="Sylfaen" w:cs="Calibri"/>
                <w:sz w:val="24"/>
                <w:szCs w:val="24"/>
                <w:lang w:val="en-GB"/>
              </w:rPr>
            </w:pPr>
            <w:r w:rsidRPr="009847EA">
              <w:rPr>
                <w:rFonts w:ascii="Sylfaen" w:hAnsi="Sylfaen" w:cs="Calibri"/>
                <w:sz w:val="24"/>
                <w:szCs w:val="24"/>
                <w:lang w:val="en-GB"/>
              </w:rPr>
              <w:t>and</w:t>
            </w:r>
          </w:p>
        </w:tc>
      </w:tr>
      <w:tr w:rsidR="005F3E80" w14:paraId="462A3FC1" w14:textId="77777777" w:rsidTr="0FEF72DE">
        <w:tc>
          <w:tcPr>
            <w:tcW w:w="4509" w:type="dxa"/>
          </w:tcPr>
          <w:p w14:paraId="1334A049" w14:textId="23A16464" w:rsidR="005F3E80" w:rsidRPr="00622AB5" w:rsidRDefault="00622AB5" w:rsidP="00622AB5">
            <w:pPr>
              <w:tabs>
                <w:tab w:val="left" w:pos="3360"/>
              </w:tabs>
              <w:jc w:val="both"/>
              <w:textAlignment w:val="baseline"/>
              <w:rPr>
                <w:rFonts w:ascii="Sylfaen" w:hAnsi="Sylfaen" w:cs="Calibri"/>
                <w:bCs/>
                <w:sz w:val="24"/>
                <w:szCs w:val="24"/>
                <w:lang w:val="bg-BG"/>
              </w:rPr>
            </w:pPr>
            <w:r w:rsidRPr="00595E5A">
              <w:rPr>
                <w:rFonts w:ascii="Sylfaen" w:hAnsi="Sylfaen"/>
                <w:bCs/>
                <w:sz w:val="24"/>
                <w:szCs w:val="24"/>
                <w:highlight w:val="yellow"/>
                <w:lang w:val="es-ES"/>
              </w:rPr>
              <w:t>«</w:t>
            </w:r>
            <w:r>
              <w:rPr>
                <w:rFonts w:ascii="Sylfaen" w:hAnsi="Sylfaen"/>
                <w:bCs/>
                <w:sz w:val="24"/>
                <w:szCs w:val="24"/>
                <w:highlight w:val="yellow"/>
                <w:lang w:val="es-ES"/>
              </w:rPr>
              <w:t>______</w:t>
            </w:r>
            <w:r w:rsidRPr="00595E5A">
              <w:rPr>
                <w:rFonts w:ascii="Sylfaen" w:hAnsi="Sylfaen" w:cs="Sylfaen"/>
                <w:bCs/>
                <w:sz w:val="24"/>
                <w:szCs w:val="24"/>
                <w:highlight w:val="yellow"/>
                <w:lang w:val="es-ES"/>
              </w:rPr>
              <w:t>»</w:t>
            </w:r>
            <w:r w:rsidRPr="00ED4164">
              <w:rPr>
                <w:rFonts w:ascii="Sylfaen" w:hAnsi="Sylfaen" w:cs="Sylfaen"/>
                <w:bCs/>
                <w:sz w:val="24"/>
                <w:szCs w:val="24"/>
                <w:lang w:val="es-ES"/>
              </w:rPr>
              <w:t xml:space="preserve"> </w:t>
            </w:r>
            <w:r w:rsidRPr="00ED4164">
              <w:rPr>
                <w:rFonts w:ascii="Sylfaen" w:hAnsi="Sylfaen" w:cs="Sylfaen"/>
                <w:bCs/>
                <w:sz w:val="24"/>
                <w:szCs w:val="24"/>
                <w:lang w:val="hy-AM"/>
              </w:rPr>
              <w:t>ՍՊԸ</w:t>
            </w:r>
            <w:r w:rsidRPr="00ED4164">
              <w:rPr>
                <w:rFonts w:ascii="Sylfaen" w:hAnsi="Sylfaen"/>
                <w:bCs/>
                <w:sz w:val="24"/>
                <w:szCs w:val="24"/>
                <w:lang w:val="es-ES"/>
              </w:rPr>
              <w:t xml:space="preserve">, </w:t>
            </w:r>
            <w:r w:rsidRPr="00ED4164">
              <w:rPr>
                <w:rFonts w:ascii="Sylfaen" w:hAnsi="Sylfaen"/>
                <w:bCs/>
                <w:sz w:val="24"/>
                <w:szCs w:val="24"/>
                <w:lang w:val="hy-AM"/>
              </w:rPr>
              <w:t>ի</w:t>
            </w:r>
            <w:r w:rsidRPr="00ED4164">
              <w:rPr>
                <w:rFonts w:ascii="Sylfaen" w:hAnsi="Sylfaen"/>
                <w:bCs/>
                <w:sz w:val="24"/>
                <w:szCs w:val="24"/>
                <w:lang w:val="es-ES"/>
              </w:rPr>
              <w:t xml:space="preserve"> </w:t>
            </w:r>
            <w:r w:rsidRPr="00ED4164">
              <w:rPr>
                <w:rFonts w:ascii="Sylfaen" w:hAnsi="Sylfaen"/>
                <w:bCs/>
                <w:sz w:val="24"/>
                <w:szCs w:val="24"/>
                <w:lang w:val="hy-AM"/>
              </w:rPr>
              <w:t>դեմս</w:t>
            </w:r>
            <w:r w:rsidRPr="00ED4164">
              <w:rPr>
                <w:rFonts w:ascii="Sylfaen" w:hAnsi="Sylfaen"/>
                <w:bCs/>
                <w:sz w:val="24"/>
                <w:szCs w:val="24"/>
                <w:lang w:val="es-ES"/>
              </w:rPr>
              <w:t xml:space="preserve"> </w:t>
            </w:r>
            <w:r w:rsidRPr="00ED4164">
              <w:rPr>
                <w:rFonts w:ascii="Sylfaen" w:hAnsi="Sylfaen"/>
                <w:bCs/>
                <w:sz w:val="24"/>
                <w:szCs w:val="24"/>
                <w:lang w:val="hy-AM"/>
              </w:rPr>
              <w:t>տնօրեն</w:t>
            </w:r>
            <w:r w:rsidRPr="00ED4164">
              <w:rPr>
                <w:rFonts w:ascii="Sylfaen" w:hAnsi="Sylfaen"/>
                <w:bCs/>
                <w:sz w:val="24"/>
                <w:szCs w:val="24"/>
                <w:lang w:val="es-ES"/>
              </w:rPr>
              <w:t xml:space="preserve"> </w:t>
            </w:r>
            <w:r>
              <w:rPr>
                <w:rFonts w:ascii="Sylfaen" w:hAnsi="Sylfaen"/>
                <w:bCs/>
                <w:sz w:val="24"/>
                <w:szCs w:val="24"/>
                <w:highlight w:val="yellow"/>
                <w:lang w:val="es-ES"/>
              </w:rPr>
              <w:t>______</w:t>
            </w:r>
            <w:r w:rsidRPr="00ED4164">
              <w:rPr>
                <w:rFonts w:ascii="Sylfaen" w:hAnsi="Sylfaen"/>
                <w:bCs/>
                <w:sz w:val="24"/>
                <w:szCs w:val="24"/>
                <w:lang w:val="es-ES"/>
              </w:rPr>
              <w:t>(</w:t>
            </w:r>
            <w:r w:rsidRPr="00ED4164">
              <w:rPr>
                <w:rFonts w:ascii="Sylfaen" w:hAnsi="Sylfaen" w:cs="Sylfaen"/>
                <w:bCs/>
                <w:sz w:val="24"/>
                <w:szCs w:val="24"/>
                <w:lang w:val="hy-AM"/>
              </w:rPr>
              <w:t>այսուհետ՝</w:t>
            </w:r>
            <w:r w:rsidRPr="00ED4164">
              <w:rPr>
                <w:rFonts w:ascii="Sylfaen" w:hAnsi="Sylfaen" w:cs="Sylfaen"/>
                <w:bCs/>
                <w:sz w:val="24"/>
                <w:szCs w:val="24"/>
                <w:lang w:val="es-ES"/>
              </w:rPr>
              <w:t xml:space="preserve"> </w:t>
            </w:r>
            <w:r w:rsidRPr="00ED4164">
              <w:rPr>
                <w:rFonts w:ascii="Sylfaen" w:hAnsi="Sylfaen" w:cs="Sylfaen"/>
                <w:bCs/>
                <w:sz w:val="24"/>
                <w:szCs w:val="24"/>
                <w:lang w:val="hy-AM"/>
              </w:rPr>
              <w:t>Մատակարար</w:t>
            </w:r>
            <w:r w:rsidRPr="00ED4164">
              <w:rPr>
                <w:rFonts w:ascii="Sylfaen" w:hAnsi="Sylfaen"/>
                <w:bCs/>
                <w:sz w:val="24"/>
                <w:szCs w:val="24"/>
                <w:lang w:val="es-ES"/>
              </w:rPr>
              <w:t xml:space="preserve">) </w:t>
            </w:r>
            <w:r w:rsidRPr="00ED4164">
              <w:rPr>
                <w:rFonts w:ascii="Sylfaen" w:hAnsi="Sylfaen" w:cs="Sylfaen"/>
                <w:bCs/>
                <w:sz w:val="24"/>
                <w:szCs w:val="24"/>
                <w:lang w:val="hy-AM"/>
              </w:rPr>
              <w:t>կնքեցին</w:t>
            </w:r>
            <w:r w:rsidRPr="00ED4164">
              <w:rPr>
                <w:rFonts w:ascii="Sylfaen" w:hAnsi="Sylfaen" w:cs="Sylfaen"/>
                <w:bCs/>
                <w:sz w:val="24"/>
                <w:szCs w:val="24"/>
                <w:lang w:val="es-ES"/>
              </w:rPr>
              <w:t xml:space="preserve"> </w:t>
            </w:r>
            <w:r w:rsidRPr="00ED4164">
              <w:rPr>
                <w:rFonts w:ascii="Sylfaen" w:hAnsi="Sylfaen" w:cs="Sylfaen"/>
                <w:bCs/>
                <w:sz w:val="24"/>
                <w:szCs w:val="24"/>
                <w:lang w:val="hy-AM"/>
              </w:rPr>
              <w:t>սույն</w:t>
            </w:r>
            <w:r w:rsidRPr="00ED4164">
              <w:rPr>
                <w:rFonts w:ascii="Sylfaen" w:hAnsi="Sylfaen" w:cs="Sylfaen"/>
                <w:bCs/>
                <w:sz w:val="24"/>
                <w:szCs w:val="24"/>
                <w:lang w:val="es-ES"/>
              </w:rPr>
              <w:t xml:space="preserve"> </w:t>
            </w:r>
            <w:r w:rsidRPr="00ED4164">
              <w:rPr>
                <w:rFonts w:ascii="Sylfaen" w:hAnsi="Sylfaen" w:cs="Sylfaen"/>
                <w:bCs/>
                <w:sz w:val="24"/>
                <w:szCs w:val="24"/>
                <w:lang w:val="hy-AM"/>
              </w:rPr>
              <w:t>պայմանագիրը</w:t>
            </w:r>
            <w:r w:rsidRPr="00ED4164">
              <w:rPr>
                <w:rFonts w:ascii="Sylfaen" w:hAnsi="Sylfaen" w:cs="Sylfaen"/>
                <w:bCs/>
                <w:sz w:val="24"/>
                <w:szCs w:val="24"/>
                <w:lang w:val="es-ES"/>
              </w:rPr>
              <w:t xml:space="preserve"> </w:t>
            </w:r>
            <w:r w:rsidRPr="00ED4164">
              <w:rPr>
                <w:rFonts w:ascii="Sylfaen" w:hAnsi="Sylfaen" w:cs="Sylfaen"/>
                <w:bCs/>
                <w:sz w:val="24"/>
                <w:szCs w:val="24"/>
                <w:lang w:val="hy-AM"/>
              </w:rPr>
              <w:t>հետևյալի</w:t>
            </w:r>
            <w:r w:rsidRPr="00ED4164">
              <w:rPr>
                <w:rFonts w:ascii="Sylfaen" w:hAnsi="Sylfaen" w:cs="Sylfaen"/>
                <w:bCs/>
                <w:sz w:val="24"/>
                <w:szCs w:val="24"/>
                <w:lang w:val="es-ES"/>
              </w:rPr>
              <w:t xml:space="preserve"> </w:t>
            </w:r>
            <w:r w:rsidRPr="00ED4164">
              <w:rPr>
                <w:rFonts w:ascii="Sylfaen" w:hAnsi="Sylfaen" w:cs="Sylfaen"/>
                <w:bCs/>
                <w:sz w:val="24"/>
                <w:szCs w:val="24"/>
                <w:lang w:val="hy-AM"/>
              </w:rPr>
              <w:t>մասին</w:t>
            </w:r>
            <w:r w:rsidRPr="00ED4164">
              <w:rPr>
                <w:rFonts w:ascii="Sylfaen" w:hAnsi="Sylfaen"/>
                <w:bCs/>
                <w:sz w:val="24"/>
                <w:szCs w:val="24"/>
                <w:lang w:val="es-ES"/>
              </w:rPr>
              <w:t xml:space="preserve">. </w:t>
            </w:r>
          </w:p>
        </w:tc>
        <w:tc>
          <w:tcPr>
            <w:tcW w:w="4510" w:type="dxa"/>
          </w:tcPr>
          <w:p w14:paraId="64F5D647" w14:textId="01951E7C" w:rsidR="005F3E80" w:rsidRDefault="00622AB5" w:rsidP="00622AB5">
            <w:pPr>
              <w:jc w:val="both"/>
            </w:pPr>
            <w:r w:rsidRPr="00595E5A">
              <w:rPr>
                <w:rFonts w:ascii="Sylfaen" w:hAnsi="Sylfaen" w:cs="Arial"/>
                <w:bCs/>
                <w:sz w:val="24"/>
                <w:szCs w:val="24"/>
                <w:highlight w:val="yellow"/>
              </w:rPr>
              <w:t>“</w:t>
            </w:r>
            <w:r>
              <w:rPr>
                <w:rFonts w:ascii="Sylfaen" w:hAnsi="Sylfaen"/>
                <w:bCs/>
                <w:sz w:val="24"/>
                <w:szCs w:val="24"/>
                <w:highlight w:val="yellow"/>
                <w:lang w:val="es-ES"/>
              </w:rPr>
              <w:t>______</w:t>
            </w:r>
            <w:r w:rsidRPr="00595E5A">
              <w:rPr>
                <w:rFonts w:ascii="Sylfaen" w:hAnsi="Sylfaen" w:cs="Arial"/>
                <w:bCs/>
                <w:sz w:val="24"/>
                <w:szCs w:val="24"/>
                <w:highlight w:val="yellow"/>
              </w:rPr>
              <w:t xml:space="preserve">” </w:t>
            </w:r>
            <w:r w:rsidRPr="00ED4164">
              <w:rPr>
                <w:rFonts w:ascii="Sylfaen" w:hAnsi="Sylfaen" w:cs="Arial"/>
                <w:bCs/>
                <w:sz w:val="24"/>
                <w:szCs w:val="24"/>
              </w:rPr>
              <w:t xml:space="preserve">LLC, represented by </w:t>
            </w:r>
            <w:r>
              <w:rPr>
                <w:rFonts w:ascii="Sylfaen" w:hAnsi="Sylfaen"/>
                <w:bCs/>
                <w:sz w:val="24"/>
                <w:szCs w:val="24"/>
                <w:highlight w:val="yellow"/>
                <w:lang w:val="es-ES"/>
              </w:rPr>
              <w:t>______</w:t>
            </w:r>
            <w:r w:rsidRPr="00595E5A">
              <w:rPr>
                <w:rFonts w:ascii="Sylfaen" w:hAnsi="Sylfaen" w:cs="Arial"/>
                <w:bCs/>
                <w:sz w:val="24"/>
                <w:szCs w:val="24"/>
                <w:highlight w:val="yellow"/>
              </w:rPr>
              <w:t>,</w:t>
            </w:r>
            <w:r>
              <w:rPr>
                <w:rFonts w:ascii="Sylfaen" w:hAnsi="Sylfaen" w:cs="Arial"/>
                <w:bCs/>
                <w:sz w:val="24"/>
                <w:szCs w:val="24"/>
              </w:rPr>
              <w:t xml:space="preserve"> </w:t>
            </w:r>
            <w:r w:rsidRPr="00ED4164">
              <w:rPr>
                <w:rFonts w:ascii="Sylfaen" w:hAnsi="Sylfaen" w:cs="Arial"/>
                <w:bCs/>
                <w:sz w:val="24"/>
                <w:szCs w:val="24"/>
              </w:rPr>
              <w:t>in his capacity of Director</w:t>
            </w:r>
            <w:r w:rsidRPr="00ED4164">
              <w:rPr>
                <w:rFonts w:ascii="Sylfaen" w:hAnsi="Sylfaen"/>
                <w:bCs/>
                <w:sz w:val="24"/>
                <w:szCs w:val="24"/>
              </w:rPr>
              <w:t xml:space="preserve">, hereinafter referred to </w:t>
            </w:r>
            <w:r w:rsidRPr="00ED4164">
              <w:rPr>
                <w:rFonts w:ascii="Sylfaen" w:hAnsi="Sylfaen" w:cs="Calibri"/>
                <w:bCs/>
                <w:sz w:val="24"/>
                <w:szCs w:val="24"/>
                <w:lang w:val="en-GB"/>
              </w:rPr>
              <w:t>as Supplier, this contract was signed for the following:</w:t>
            </w:r>
          </w:p>
        </w:tc>
      </w:tr>
      <w:tr w:rsidR="005F3E80" w14:paraId="278230EB" w14:textId="77777777" w:rsidTr="000F1BF5">
        <w:tc>
          <w:tcPr>
            <w:tcW w:w="4509" w:type="dxa"/>
            <w:shd w:val="clear" w:color="auto" w:fill="B4C6E7" w:themeFill="accent1" w:themeFillTint="66"/>
          </w:tcPr>
          <w:p w14:paraId="5DDCA069" w14:textId="34A71F5A" w:rsidR="005F3E80" w:rsidRDefault="00622AB5" w:rsidP="00622AB5">
            <w:pPr>
              <w:jc w:val="center"/>
            </w:pPr>
            <w:r w:rsidRPr="00B4727E">
              <w:rPr>
                <w:rFonts w:ascii="Sylfaen" w:hAnsi="Sylfaen"/>
                <w:b/>
                <w:sz w:val="24"/>
                <w:szCs w:val="24"/>
                <w:lang w:val="hy-AM"/>
              </w:rPr>
              <w:t>Սահմանումներ</w:t>
            </w:r>
          </w:p>
        </w:tc>
        <w:tc>
          <w:tcPr>
            <w:tcW w:w="4510" w:type="dxa"/>
            <w:shd w:val="clear" w:color="auto" w:fill="B4C6E7" w:themeFill="accent1" w:themeFillTint="66"/>
          </w:tcPr>
          <w:p w14:paraId="7402B90E" w14:textId="6DE4FD8B" w:rsidR="005F3E80" w:rsidRDefault="00622AB5" w:rsidP="00622AB5">
            <w:pPr>
              <w:jc w:val="center"/>
            </w:pPr>
            <w:r w:rsidRPr="00B4727E">
              <w:rPr>
                <w:rFonts w:ascii="Sylfaen" w:hAnsi="Sylfaen"/>
                <w:b/>
                <w:sz w:val="24"/>
                <w:szCs w:val="24"/>
              </w:rPr>
              <w:t>Definitions</w:t>
            </w:r>
          </w:p>
        </w:tc>
      </w:tr>
      <w:tr w:rsidR="005F3E80" w14:paraId="494C2D74" w14:textId="77777777" w:rsidTr="0FEF72DE">
        <w:tc>
          <w:tcPr>
            <w:tcW w:w="4509" w:type="dxa"/>
          </w:tcPr>
          <w:p w14:paraId="489B7153" w14:textId="6687D977" w:rsidR="005F3E80" w:rsidRPr="00720437" w:rsidRDefault="00622AB5" w:rsidP="00720437">
            <w:pPr>
              <w:jc w:val="both"/>
              <w:rPr>
                <w:rFonts w:ascii="Sylfaen" w:hAnsi="Sylfaen"/>
                <w:bCs/>
                <w:sz w:val="24"/>
                <w:szCs w:val="24"/>
                <w:lang w:val="hy-AM"/>
              </w:rPr>
            </w:pPr>
            <w:r w:rsidRPr="0060497A">
              <w:rPr>
                <w:rFonts w:ascii="Sylfaen" w:hAnsi="Sylfaen"/>
                <w:bCs/>
                <w:sz w:val="24"/>
                <w:szCs w:val="24"/>
                <w:lang w:val="hy-AM"/>
              </w:rPr>
              <w:t xml:space="preserve">Սույն Պայմանագրի շրջանակներում հետևյալ հասկացություններն ու արտահայտությունները ունեն հետևյալ նշանակությունը. </w:t>
            </w:r>
          </w:p>
        </w:tc>
        <w:tc>
          <w:tcPr>
            <w:tcW w:w="4510" w:type="dxa"/>
          </w:tcPr>
          <w:p w14:paraId="0E5761B6" w14:textId="2B554442" w:rsidR="005F3E80" w:rsidRPr="00720437" w:rsidRDefault="00622AB5" w:rsidP="00720437">
            <w:pPr>
              <w:jc w:val="both"/>
              <w:rPr>
                <w:rFonts w:ascii="Sylfaen" w:hAnsi="Sylfaen"/>
                <w:bCs/>
                <w:sz w:val="24"/>
                <w:szCs w:val="24"/>
              </w:rPr>
            </w:pPr>
            <w:r w:rsidRPr="0060497A">
              <w:rPr>
                <w:rFonts w:ascii="Sylfaen" w:hAnsi="Sylfaen"/>
                <w:bCs/>
                <w:sz w:val="24"/>
                <w:szCs w:val="24"/>
              </w:rPr>
              <w:t>In this Contract, the following words and phrases shall have the following meanings:</w:t>
            </w:r>
          </w:p>
        </w:tc>
      </w:tr>
      <w:tr w:rsidR="005F3E80" w14:paraId="15B44A40" w14:textId="77777777" w:rsidTr="0FEF72DE">
        <w:tc>
          <w:tcPr>
            <w:tcW w:w="4509" w:type="dxa"/>
          </w:tcPr>
          <w:p w14:paraId="57DD65C6" w14:textId="0FF8D485" w:rsidR="005F3E80" w:rsidRDefault="00C607C5" w:rsidP="00720437">
            <w:pPr>
              <w:spacing w:before="120"/>
              <w:jc w:val="both"/>
            </w:pPr>
            <w:r w:rsidRPr="0060497A">
              <w:rPr>
                <w:rFonts w:ascii="Sylfaen" w:hAnsi="Sylfaen"/>
                <w:bCs/>
                <w:sz w:val="24"/>
                <w:szCs w:val="24"/>
                <w:lang w:val="hy-AM"/>
              </w:rPr>
              <w:t xml:space="preserve">Ապրանք՝ սույն պայմանագրի շրջանակներում մատակարարվող </w:t>
            </w:r>
            <w:r w:rsidRPr="00B4727E">
              <w:rPr>
                <w:rFonts w:ascii="Sylfaen" w:hAnsi="Sylfaen" w:cs="Arial"/>
                <w:bCs/>
                <w:sz w:val="24"/>
                <w:szCs w:val="24"/>
                <w:highlight w:val="yellow"/>
                <w:lang w:val="hy-AM"/>
              </w:rPr>
              <w:t>_______________</w:t>
            </w:r>
            <w:r w:rsidRPr="00B4727E">
              <w:rPr>
                <w:rFonts w:ascii="Sylfaen" w:hAnsi="Sylfaen" w:cs="Arial"/>
                <w:bCs/>
                <w:sz w:val="24"/>
                <w:szCs w:val="24"/>
                <w:lang w:val="hy-AM"/>
              </w:rPr>
              <w:t xml:space="preserve"> </w:t>
            </w:r>
            <w:r w:rsidRPr="0060497A">
              <w:rPr>
                <w:rFonts w:ascii="Sylfaen" w:hAnsi="Sylfaen"/>
                <w:bCs/>
                <w:sz w:val="24"/>
                <w:szCs w:val="24"/>
                <w:lang w:val="hy-AM"/>
              </w:rPr>
              <w:t>համաձայն առաջարկի և տեխնիկական  բնութագրի, որոնք կցված են սույն Պայմանագրին որպես հավելվածներ (Հավելված 2 և 3):</w:t>
            </w:r>
          </w:p>
        </w:tc>
        <w:tc>
          <w:tcPr>
            <w:tcW w:w="4510" w:type="dxa"/>
          </w:tcPr>
          <w:p w14:paraId="63963D23" w14:textId="160A1044" w:rsidR="005F3E80" w:rsidRPr="00720437" w:rsidRDefault="00C607C5" w:rsidP="00720437">
            <w:pPr>
              <w:jc w:val="both"/>
              <w:rPr>
                <w:rFonts w:ascii="Sylfaen" w:hAnsi="Sylfaen" w:cs="Arial"/>
                <w:bCs/>
                <w:sz w:val="24"/>
                <w:szCs w:val="24"/>
              </w:rPr>
            </w:pPr>
            <w:r w:rsidRPr="0060497A">
              <w:rPr>
                <w:rFonts w:ascii="Sylfaen" w:hAnsi="Sylfaen" w:cs="Arial"/>
                <w:bCs/>
                <w:sz w:val="24"/>
                <w:szCs w:val="24"/>
              </w:rPr>
              <w:t xml:space="preserve">Goods- </w:t>
            </w:r>
            <w:r w:rsidRPr="00B4727E">
              <w:rPr>
                <w:rFonts w:ascii="Sylfaen" w:hAnsi="Sylfaen" w:cs="Arial"/>
                <w:bCs/>
                <w:sz w:val="24"/>
                <w:szCs w:val="24"/>
                <w:highlight w:val="yellow"/>
                <w:lang w:val="hy-AM"/>
              </w:rPr>
              <w:t>_______________</w:t>
            </w:r>
            <w:r w:rsidRPr="00B4727E">
              <w:rPr>
                <w:rFonts w:ascii="Sylfaen" w:hAnsi="Sylfaen" w:cs="Arial"/>
                <w:bCs/>
                <w:sz w:val="24"/>
                <w:szCs w:val="24"/>
                <w:lang w:val="hy-AM"/>
              </w:rPr>
              <w:t xml:space="preserve"> </w:t>
            </w:r>
            <w:r w:rsidRPr="0060497A">
              <w:rPr>
                <w:rFonts w:ascii="Sylfaen" w:hAnsi="Sylfaen" w:cs="Arial"/>
                <w:bCs/>
                <w:sz w:val="24"/>
                <w:szCs w:val="24"/>
              </w:rPr>
              <w:t>to be delivered under this Contract as per offer and technical specification attached to this Contract as annexes (Annex 2 and 3);</w:t>
            </w:r>
          </w:p>
        </w:tc>
      </w:tr>
      <w:tr w:rsidR="000F1BF5" w14:paraId="78D2D13A" w14:textId="77777777" w:rsidTr="0FEF72DE">
        <w:tc>
          <w:tcPr>
            <w:tcW w:w="4509" w:type="dxa"/>
          </w:tcPr>
          <w:p w14:paraId="638C3EE6" w14:textId="4475E072" w:rsidR="000F1BF5" w:rsidRPr="00720437" w:rsidRDefault="000F1BF5" w:rsidP="000F1BF5">
            <w:pPr>
              <w:ind w:hanging="18"/>
              <w:jc w:val="both"/>
              <w:rPr>
                <w:rFonts w:ascii="Sylfaen" w:eastAsia="Times New Roman" w:hAnsi="Sylfaen" w:cs="Arial Unicode"/>
                <w:b/>
                <w:sz w:val="24"/>
                <w:szCs w:val="24"/>
                <w:lang w:val="hy-AM"/>
              </w:rPr>
            </w:pPr>
            <w:r w:rsidRPr="000F1BF5">
              <w:rPr>
                <w:rFonts w:ascii="Sylfaen" w:eastAsia="Times New Roman" w:hAnsi="Sylfaen" w:cs="Arial Unicode"/>
                <w:bCs/>
                <w:sz w:val="24"/>
                <w:szCs w:val="24"/>
                <w:lang w:val="hy-AM"/>
              </w:rPr>
              <w:t>Երաշխիքային ժամկետ՝</w:t>
            </w:r>
            <w:r w:rsidRPr="0060497A">
              <w:rPr>
                <w:rFonts w:ascii="Sylfaen" w:eastAsia="Times New Roman" w:hAnsi="Sylfaen" w:cs="Arial Unicode"/>
                <w:bCs/>
                <w:sz w:val="24"/>
                <w:szCs w:val="24"/>
                <w:lang w:val="hy-AM"/>
              </w:rPr>
              <w:t xml:space="preserve"> </w:t>
            </w:r>
            <w:r>
              <w:rPr>
                <w:rFonts w:ascii="Sylfaen" w:eastAsia="Times New Roman" w:hAnsi="Sylfaen" w:cs="Arial Unicode"/>
                <w:bCs/>
                <w:sz w:val="24"/>
                <w:szCs w:val="24"/>
                <w:lang w:val="hy-AM"/>
              </w:rPr>
              <w:t>ժ</w:t>
            </w:r>
            <w:r w:rsidRPr="0060497A">
              <w:rPr>
                <w:rFonts w:ascii="Sylfaen" w:eastAsia="Times New Roman" w:hAnsi="Sylfaen" w:cs="Arial Unicode"/>
                <w:bCs/>
                <w:sz w:val="24"/>
                <w:szCs w:val="24"/>
                <w:lang w:val="hy-AM"/>
              </w:rPr>
              <w:t xml:space="preserve">ամկետ, որի ընթացքում Մատակարարը պարտավորվում է Ապրանքի և/կամ դրա ցանկացած մասի/մասերի հետ կապված </w:t>
            </w:r>
            <w:r>
              <w:rPr>
                <w:rFonts w:ascii="Sylfaen" w:eastAsia="Times New Roman" w:hAnsi="Sylfaen" w:cs="Arial Unicode"/>
                <w:bCs/>
                <w:sz w:val="24"/>
                <w:szCs w:val="24"/>
                <w:lang w:val="hy-AM"/>
              </w:rPr>
              <w:t>թ</w:t>
            </w:r>
            <w:r w:rsidRPr="0060497A">
              <w:rPr>
                <w:rFonts w:ascii="Sylfaen" w:eastAsia="Times New Roman" w:hAnsi="Sylfaen" w:cs="Arial Unicode"/>
                <w:bCs/>
                <w:sz w:val="24"/>
                <w:szCs w:val="24"/>
                <w:lang w:val="hy-AM"/>
              </w:rPr>
              <w:t xml:space="preserve">երություններ ի հայտ գալու դեպքում վերացնել դրանք կամ փոխարինել </w:t>
            </w:r>
            <w:r>
              <w:rPr>
                <w:rFonts w:ascii="Sylfaen" w:eastAsia="Times New Roman" w:hAnsi="Sylfaen" w:cs="Arial Unicode"/>
                <w:bCs/>
                <w:sz w:val="24"/>
                <w:szCs w:val="24"/>
                <w:lang w:val="hy-AM"/>
              </w:rPr>
              <w:t>թ</w:t>
            </w:r>
            <w:r w:rsidRPr="0060497A">
              <w:rPr>
                <w:rFonts w:ascii="Sylfaen" w:eastAsia="Times New Roman" w:hAnsi="Sylfaen" w:cs="Arial Unicode"/>
                <w:bCs/>
                <w:sz w:val="24"/>
                <w:szCs w:val="24"/>
                <w:lang w:val="hy-AM"/>
              </w:rPr>
              <w:t xml:space="preserve">երությամբ Ապրանքը նոր Ապրանքով` սույն Պայմանագրով սահմանված կարգով և պայմաններով. </w:t>
            </w:r>
          </w:p>
        </w:tc>
        <w:tc>
          <w:tcPr>
            <w:tcW w:w="4510" w:type="dxa"/>
          </w:tcPr>
          <w:p w14:paraId="1655E8DB" w14:textId="2CFB0F06" w:rsidR="000F1BF5" w:rsidRDefault="000F1BF5" w:rsidP="000F1BF5">
            <w:pPr>
              <w:tabs>
                <w:tab w:val="left" w:pos="8220"/>
              </w:tabs>
              <w:ind w:right="72"/>
              <w:contextualSpacing/>
              <w:jc w:val="both"/>
            </w:pPr>
            <w:r w:rsidRPr="000F1BF5">
              <w:rPr>
                <w:rFonts w:ascii="Sylfaen" w:eastAsia="Times New Roman" w:hAnsi="Sylfaen" w:cs="Times New Roman"/>
                <w:bCs/>
                <w:sz w:val="24"/>
                <w:szCs w:val="24"/>
              </w:rPr>
              <w:t>Warranty Period</w:t>
            </w:r>
            <w:r w:rsidRPr="000F1BF5">
              <w:rPr>
                <w:rFonts w:ascii="Sylfaen" w:eastAsia="Times New Roman" w:hAnsi="Sylfaen" w:cs="Times New Roman"/>
                <w:bCs/>
                <w:sz w:val="24"/>
                <w:szCs w:val="24"/>
                <w:lang w:val="hy-AM"/>
              </w:rPr>
              <w:t xml:space="preserve"> -</w:t>
            </w:r>
            <w:r w:rsidRPr="0060497A">
              <w:rPr>
                <w:rFonts w:ascii="Sylfaen" w:eastAsia="Times New Roman" w:hAnsi="Sylfaen" w:cs="Times New Roman"/>
                <w:bCs/>
                <w:sz w:val="24"/>
                <w:szCs w:val="24"/>
              </w:rPr>
              <w:t xml:space="preserve"> the period</w:t>
            </w:r>
            <w:r>
              <w:rPr>
                <w:rFonts w:ascii="Sylfaen" w:eastAsia="Times New Roman" w:hAnsi="Sylfaen" w:cs="Times New Roman"/>
                <w:bCs/>
                <w:sz w:val="24"/>
                <w:szCs w:val="24"/>
              </w:rPr>
              <w:t xml:space="preserve"> </w:t>
            </w:r>
            <w:r w:rsidRPr="0060497A">
              <w:rPr>
                <w:rFonts w:ascii="Sylfaen" w:eastAsia="Times New Roman" w:hAnsi="Sylfaen" w:cs="Times New Roman"/>
                <w:bCs/>
                <w:sz w:val="24"/>
                <w:szCs w:val="24"/>
              </w:rPr>
              <w:t>of time during which in case Deficiencies arise in regard with the Goods and/or any part(s) thereof, the Supplier shall eliminate such Deficiencies in the Goods or replace the defective Goods, as set forth by the present Contract</w:t>
            </w:r>
            <w:r>
              <w:rPr>
                <w:rFonts w:ascii="Sylfaen" w:eastAsia="Times New Roman" w:hAnsi="Sylfaen" w:cs="Times New Roman"/>
                <w:bCs/>
                <w:sz w:val="24"/>
                <w:szCs w:val="24"/>
              </w:rPr>
              <w:t>.</w:t>
            </w:r>
          </w:p>
        </w:tc>
      </w:tr>
      <w:tr w:rsidR="000F1BF5" w14:paraId="059C8FE0" w14:textId="77777777" w:rsidTr="0FEF72DE">
        <w:tc>
          <w:tcPr>
            <w:tcW w:w="4509" w:type="dxa"/>
          </w:tcPr>
          <w:p w14:paraId="4AB19CB3" w14:textId="52EF78D2" w:rsidR="000F1BF5" w:rsidRDefault="000F1BF5" w:rsidP="000F1BF5">
            <w:pPr>
              <w:ind w:left="-18"/>
              <w:jc w:val="both"/>
            </w:pPr>
            <w:r w:rsidRPr="0060497A">
              <w:rPr>
                <w:rFonts w:ascii="Sylfaen" w:eastAsia="Times New Roman" w:hAnsi="Sylfaen" w:cs="Sylfaen"/>
                <w:bCs/>
                <w:sz w:val="24"/>
                <w:szCs w:val="24"/>
                <w:lang w:val="hy-AM"/>
              </w:rPr>
              <w:t>Թերություններ՝ ա</w:t>
            </w:r>
            <w:r w:rsidRPr="0060497A">
              <w:rPr>
                <w:rFonts w:ascii="Sylfaen" w:eastAsia="Times New Roman" w:hAnsi="Sylfaen" w:cs="Arial Unicode"/>
                <w:bCs/>
                <w:sz w:val="24"/>
                <w:szCs w:val="24"/>
                <w:lang w:val="hy-AM"/>
              </w:rPr>
              <w:t xml:space="preserve">պրանքի վնասվածք և/կամ թերություն և/կամ անսարքություն և/կամ անհամապատասխանություն(ներ) </w:t>
            </w:r>
            <w:r w:rsidRPr="0060497A">
              <w:rPr>
                <w:rFonts w:ascii="Sylfaen" w:eastAsia="Times New Roman" w:hAnsi="Sylfaen" w:cs="Arial Unicode"/>
                <w:bCs/>
                <w:sz w:val="24"/>
                <w:szCs w:val="24"/>
                <w:lang w:val="hy-AM"/>
              </w:rPr>
              <w:lastRenderedPageBreak/>
              <w:t>սույն Պայմանագրով սահմանված Օգտագործման Նպատակին և/կամ սույն Պայմանագրին և/կամ կիրառվող օրենսդրության պահանջներին և/կամ սովորաբար այդպիսի Ապրանքին ներկայացվող պահանջներին և/կամ Ապրանքի Փաստաթղթերին և/կամ սույն Պայմանագրի Հավելված 2-ում ներկայացված Ապրանքի բնութագրին և տեխնիկական պահանջներին:</w:t>
            </w:r>
          </w:p>
        </w:tc>
        <w:tc>
          <w:tcPr>
            <w:tcW w:w="4510" w:type="dxa"/>
          </w:tcPr>
          <w:p w14:paraId="1AD557F8" w14:textId="7F0ED001" w:rsidR="000F1BF5" w:rsidRPr="00720437" w:rsidRDefault="000F1BF5" w:rsidP="00720437">
            <w:pPr>
              <w:tabs>
                <w:tab w:val="left" w:pos="8220"/>
              </w:tabs>
              <w:ind w:right="72"/>
              <w:contextualSpacing/>
              <w:jc w:val="both"/>
              <w:rPr>
                <w:rFonts w:ascii="Sylfaen" w:eastAsia="Times New Roman" w:hAnsi="Sylfaen" w:cs="Times New Roman"/>
                <w:bCs/>
                <w:sz w:val="24"/>
                <w:szCs w:val="24"/>
              </w:rPr>
            </w:pPr>
            <w:r w:rsidRPr="0060497A">
              <w:rPr>
                <w:rFonts w:ascii="Sylfaen" w:eastAsia="Times New Roman" w:hAnsi="Sylfaen" w:cs="Times New Roman"/>
                <w:bCs/>
                <w:sz w:val="24"/>
                <w:szCs w:val="24"/>
              </w:rPr>
              <w:lastRenderedPageBreak/>
              <w:t xml:space="preserve">Deficiencies </w:t>
            </w:r>
            <w:r>
              <w:rPr>
                <w:rFonts w:ascii="Sylfaen" w:eastAsia="Times New Roman" w:hAnsi="Sylfaen" w:cs="Times New Roman"/>
                <w:bCs/>
                <w:sz w:val="24"/>
                <w:szCs w:val="24"/>
              </w:rPr>
              <w:t>–</w:t>
            </w:r>
            <w:r w:rsidRPr="0060497A">
              <w:rPr>
                <w:rFonts w:ascii="Sylfaen" w:eastAsia="Times New Roman" w:hAnsi="Sylfaen" w:cs="Times New Roman"/>
                <w:bCs/>
                <w:sz w:val="24"/>
                <w:szCs w:val="24"/>
              </w:rPr>
              <w:t xml:space="preserve"> any default and/or defect and/or malfunctioning and/or non-compliance(s) of the Goods to the Purpose defined by this Contract and/or to </w:t>
            </w:r>
            <w:r w:rsidRPr="0060497A">
              <w:rPr>
                <w:rFonts w:ascii="Sylfaen" w:eastAsia="Times New Roman" w:hAnsi="Sylfaen" w:cs="Times New Roman"/>
                <w:bCs/>
                <w:sz w:val="24"/>
                <w:szCs w:val="24"/>
              </w:rPr>
              <w:lastRenderedPageBreak/>
              <w:t xml:space="preserve">applicable legislation requirements and/or to requirements which are usually  presented to such Goods and/or to Documentation of the Goods and/or to the technical characteristics and technical requirements, as defined in Annex 2 of this Agreement . </w:t>
            </w:r>
          </w:p>
        </w:tc>
      </w:tr>
      <w:tr w:rsidR="000F1BF5" w14:paraId="6A791583" w14:textId="77777777" w:rsidTr="0FEF72DE">
        <w:tc>
          <w:tcPr>
            <w:tcW w:w="4509" w:type="dxa"/>
          </w:tcPr>
          <w:p w14:paraId="6248427D" w14:textId="42578619" w:rsidR="000F1BF5" w:rsidRDefault="000F1BF5" w:rsidP="00720437">
            <w:pPr>
              <w:ind w:hanging="18"/>
              <w:jc w:val="both"/>
            </w:pPr>
            <w:r w:rsidRPr="0060497A">
              <w:rPr>
                <w:rFonts w:ascii="Sylfaen" w:eastAsia="Times New Roman" w:hAnsi="Sylfaen" w:cs="Arial Unicode"/>
                <w:bCs/>
                <w:sz w:val="24"/>
                <w:szCs w:val="24"/>
                <w:lang w:val="hy-AM"/>
              </w:rPr>
              <w:lastRenderedPageBreak/>
              <w:t>Փաստաթղթեր՝ ամբողջ գրավոր տեղեկատվությունը, տեխնիկական անձնագիրը, որակի հավաստագիրը, շահագործման վերաբերյալ հրահանգները, գծագրերը, շահագործման ձեռնարկները և այլ փաստաթղթեր, որոնք անհրաժեշտ են Ապրանքի օգտագործման, տեղադրման և/կամ օգտագործման համար, եթե Կողմերը համաձայնվել են Մատակարարի կողմից նման Փաստաթղթերի տրամադրման մասին:</w:t>
            </w:r>
          </w:p>
        </w:tc>
        <w:tc>
          <w:tcPr>
            <w:tcW w:w="4510" w:type="dxa"/>
          </w:tcPr>
          <w:p w14:paraId="165952CE" w14:textId="77777777" w:rsidR="000F1BF5" w:rsidRPr="0060497A" w:rsidRDefault="000F1BF5" w:rsidP="00D609FE">
            <w:pPr>
              <w:tabs>
                <w:tab w:val="left" w:pos="8220"/>
              </w:tabs>
              <w:ind w:right="72"/>
              <w:contextualSpacing/>
              <w:jc w:val="both"/>
              <w:rPr>
                <w:rFonts w:ascii="Sylfaen" w:eastAsia="Times New Roman" w:hAnsi="Sylfaen" w:cs="Times New Roman"/>
                <w:bCs/>
                <w:sz w:val="24"/>
                <w:szCs w:val="24"/>
              </w:rPr>
            </w:pPr>
            <w:r w:rsidRPr="0060497A">
              <w:rPr>
                <w:rFonts w:ascii="Sylfaen" w:eastAsia="Times New Roman" w:hAnsi="Sylfaen" w:cs="Times New Roman"/>
                <w:bCs/>
                <w:sz w:val="24"/>
                <w:szCs w:val="24"/>
              </w:rPr>
              <w:t>Documentatio</w:t>
            </w:r>
            <w:r>
              <w:rPr>
                <w:rFonts w:ascii="Sylfaen" w:eastAsia="Times New Roman" w:hAnsi="Sylfaen" w:cs="Times New Roman"/>
                <w:bCs/>
                <w:sz w:val="24"/>
                <w:szCs w:val="24"/>
              </w:rPr>
              <w:t xml:space="preserve">n – </w:t>
            </w:r>
            <w:r w:rsidRPr="0060497A">
              <w:rPr>
                <w:rFonts w:ascii="Sylfaen" w:eastAsia="Times New Roman" w:hAnsi="Sylfaen" w:cs="Times New Roman"/>
                <w:bCs/>
                <w:sz w:val="24"/>
                <w:szCs w:val="24"/>
              </w:rPr>
              <w:t>all written information, technical passport, certificate of quality, instructions for exploitation, schemes, exploitation commands, and other documentation, which is necessary for the use, installation and/or functioning of the Goods if Parties agreed on this Documentation provision by the Supplier,</w:t>
            </w:r>
          </w:p>
          <w:p w14:paraId="092BA582" w14:textId="32C04D11" w:rsidR="000F1BF5" w:rsidRPr="00720437" w:rsidRDefault="000F1BF5" w:rsidP="00720437">
            <w:pPr>
              <w:tabs>
                <w:tab w:val="left" w:pos="8220"/>
              </w:tabs>
              <w:ind w:right="72"/>
              <w:contextualSpacing/>
              <w:jc w:val="both"/>
              <w:rPr>
                <w:rFonts w:ascii="Sylfaen" w:eastAsia="Times New Roman" w:hAnsi="Sylfaen" w:cs="Times New Roman"/>
                <w:bCs/>
                <w:sz w:val="24"/>
                <w:szCs w:val="24"/>
              </w:rPr>
            </w:pPr>
          </w:p>
        </w:tc>
      </w:tr>
      <w:tr w:rsidR="000F1BF5" w14:paraId="00E74BF9" w14:textId="77777777" w:rsidTr="0FEF72DE">
        <w:tc>
          <w:tcPr>
            <w:tcW w:w="4509" w:type="dxa"/>
          </w:tcPr>
          <w:p w14:paraId="74063277" w14:textId="1E4CAED7" w:rsidR="000F1BF5" w:rsidRDefault="000F1BF5" w:rsidP="00720437">
            <w:pPr>
              <w:ind w:hanging="18"/>
              <w:jc w:val="both"/>
            </w:pPr>
            <w:r w:rsidRPr="0060497A">
              <w:rPr>
                <w:rFonts w:ascii="Sylfaen" w:eastAsia="Times New Roman" w:hAnsi="Sylfaen" w:cs="Arial Unicode"/>
                <w:bCs/>
                <w:sz w:val="24"/>
                <w:szCs w:val="24"/>
                <w:lang w:val="hy-AM"/>
              </w:rPr>
              <w:t xml:space="preserve">Ընդունման-Հանձնման </w:t>
            </w:r>
            <w:r>
              <w:rPr>
                <w:rFonts w:ascii="Sylfaen" w:eastAsia="Times New Roman" w:hAnsi="Sylfaen" w:cs="Arial Unicode"/>
                <w:bCs/>
                <w:sz w:val="24"/>
                <w:szCs w:val="24"/>
                <w:lang w:val="hy-AM"/>
              </w:rPr>
              <w:t>ա</w:t>
            </w:r>
            <w:r w:rsidRPr="0060497A">
              <w:rPr>
                <w:rFonts w:ascii="Sylfaen" w:eastAsia="Times New Roman" w:hAnsi="Sylfaen" w:cs="Arial Unicode"/>
                <w:bCs/>
                <w:sz w:val="24"/>
                <w:szCs w:val="24"/>
                <w:lang w:val="hy-AM"/>
              </w:rPr>
              <w:t>կտ</w:t>
            </w:r>
            <w:r>
              <w:rPr>
                <w:rFonts w:ascii="Sylfaen" w:eastAsia="Times New Roman" w:hAnsi="Sylfaen" w:cs="Arial Unicode"/>
                <w:bCs/>
                <w:sz w:val="24"/>
                <w:szCs w:val="24"/>
              </w:rPr>
              <w:t xml:space="preserve">` </w:t>
            </w:r>
            <w:r w:rsidRPr="0060497A">
              <w:rPr>
                <w:rFonts w:ascii="Sylfaen" w:eastAsia="Times New Roman" w:hAnsi="Sylfaen" w:cs="Arial Unicode"/>
                <w:bCs/>
                <w:sz w:val="24"/>
                <w:szCs w:val="24"/>
                <w:lang w:val="hy-AM"/>
              </w:rPr>
              <w:t>Պայմանագրի համաձայն Մատակարարի կողմից Ապրանքի հանձնումը և Գնորդի կողմից դրա ընդունումը հավաստող և Կողմերի կողմից ստորագրված փաստաթուղթ:</w:t>
            </w:r>
          </w:p>
        </w:tc>
        <w:tc>
          <w:tcPr>
            <w:tcW w:w="4510" w:type="dxa"/>
          </w:tcPr>
          <w:p w14:paraId="7EDC25C6" w14:textId="77777777" w:rsidR="000F1BF5" w:rsidRPr="0060497A" w:rsidRDefault="000F1BF5" w:rsidP="00D609FE">
            <w:pPr>
              <w:ind w:right="72"/>
              <w:contextualSpacing/>
              <w:jc w:val="both"/>
              <w:rPr>
                <w:rFonts w:ascii="Sylfaen" w:eastAsia="Times New Roman" w:hAnsi="Sylfaen" w:cs="Times New Roman"/>
                <w:bCs/>
                <w:sz w:val="24"/>
                <w:szCs w:val="24"/>
              </w:rPr>
            </w:pPr>
            <w:r w:rsidRPr="0060497A">
              <w:rPr>
                <w:rFonts w:ascii="Sylfaen" w:eastAsia="Times New Roman" w:hAnsi="Sylfaen" w:cs="Times New Roman"/>
                <w:bCs/>
                <w:sz w:val="24"/>
                <w:szCs w:val="24"/>
              </w:rPr>
              <w:t>Acceptance Protocol - a document executed between the Parties which certifies the proper delivery of the Goods by the Supplier and acceptance of them by the Buyer</w:t>
            </w:r>
            <w:r>
              <w:rPr>
                <w:rFonts w:ascii="Sylfaen" w:eastAsia="Times New Roman" w:hAnsi="Sylfaen" w:cs="Times New Roman"/>
                <w:bCs/>
                <w:sz w:val="24"/>
                <w:szCs w:val="24"/>
              </w:rPr>
              <w:t xml:space="preserve"> under this Contract</w:t>
            </w:r>
            <w:r w:rsidRPr="0060497A">
              <w:rPr>
                <w:rFonts w:ascii="Sylfaen" w:eastAsia="Times New Roman" w:hAnsi="Sylfaen" w:cs="Times New Roman"/>
                <w:bCs/>
                <w:sz w:val="24"/>
                <w:szCs w:val="24"/>
              </w:rPr>
              <w:t>.</w:t>
            </w:r>
          </w:p>
          <w:p w14:paraId="2CCAF35F" w14:textId="77777777" w:rsidR="000F1BF5" w:rsidRDefault="000F1BF5"/>
        </w:tc>
      </w:tr>
      <w:tr w:rsidR="000F1BF5" w14:paraId="47A5BAC8" w14:textId="77777777" w:rsidTr="0FEF72DE">
        <w:tc>
          <w:tcPr>
            <w:tcW w:w="4509" w:type="dxa"/>
          </w:tcPr>
          <w:p w14:paraId="445A355F" w14:textId="0C0815E5" w:rsidR="000F1BF5" w:rsidRPr="00720437" w:rsidRDefault="000F1BF5" w:rsidP="000F1BF5">
            <w:pPr>
              <w:ind w:hanging="18"/>
              <w:jc w:val="both"/>
              <w:rPr>
                <w:rFonts w:ascii="Sylfaen" w:eastAsia="Times New Roman" w:hAnsi="Sylfaen" w:cs="Arial Unicode"/>
                <w:bCs/>
                <w:sz w:val="24"/>
                <w:szCs w:val="24"/>
                <w:lang w:val="hy-AM"/>
              </w:rPr>
            </w:pPr>
            <w:r w:rsidRPr="290AFCCA">
              <w:rPr>
                <w:rFonts w:ascii="Sylfaen" w:eastAsia="Times New Roman" w:hAnsi="Sylfaen" w:cs="Arial Unicode"/>
                <w:sz w:val="24"/>
                <w:szCs w:val="24"/>
              </w:rPr>
              <w:t xml:space="preserve">Օգտագործման </w:t>
            </w:r>
            <w:r>
              <w:rPr>
                <w:rFonts w:ascii="Sylfaen" w:eastAsia="Times New Roman" w:hAnsi="Sylfaen" w:cs="Arial Unicode"/>
                <w:sz w:val="24"/>
                <w:szCs w:val="24"/>
                <w:lang w:val="hy-AM"/>
              </w:rPr>
              <w:t>ն</w:t>
            </w:r>
            <w:r w:rsidRPr="290AFCCA">
              <w:rPr>
                <w:rFonts w:ascii="Sylfaen" w:eastAsia="Times New Roman" w:hAnsi="Sylfaen" w:cs="Arial Unicode"/>
                <w:sz w:val="24"/>
                <w:szCs w:val="24"/>
              </w:rPr>
              <w:t xml:space="preserve">պատակ՝ </w:t>
            </w:r>
            <w:r>
              <w:rPr>
                <w:rFonts w:ascii="Sylfaen" w:eastAsia="Times New Roman" w:hAnsi="Sylfaen" w:cs="Arial Unicode"/>
                <w:sz w:val="24"/>
                <w:szCs w:val="24"/>
                <w:lang w:val="hy-AM"/>
              </w:rPr>
              <w:t>ա</w:t>
            </w:r>
            <w:r w:rsidRPr="290AFCCA">
              <w:rPr>
                <w:rFonts w:ascii="Sylfaen" w:eastAsia="Times New Roman" w:hAnsi="Sylfaen" w:cs="Arial Unicode"/>
                <w:sz w:val="24"/>
                <w:szCs w:val="24"/>
              </w:rPr>
              <w:t>պրանքը օգտագործվելու է պատվեր-հայտում և/կամ Հավելված 2-ում նշված նպատակով:</w:t>
            </w:r>
          </w:p>
        </w:tc>
        <w:tc>
          <w:tcPr>
            <w:tcW w:w="4510" w:type="dxa"/>
          </w:tcPr>
          <w:p w14:paraId="53BE53E8" w14:textId="2D3C969C" w:rsidR="000F1BF5" w:rsidRDefault="000F1BF5">
            <w:r w:rsidRPr="290AFCCA">
              <w:rPr>
                <w:rFonts w:ascii="Sylfaen" w:eastAsia="Times New Roman" w:hAnsi="Sylfaen"/>
                <w:sz w:val="24"/>
                <w:szCs w:val="24"/>
              </w:rPr>
              <w:t xml:space="preserve">Purpose- </w:t>
            </w:r>
            <w:r>
              <w:rPr>
                <w:rFonts w:ascii="Sylfaen" w:eastAsia="Times New Roman" w:hAnsi="Sylfaen"/>
                <w:sz w:val="24"/>
                <w:szCs w:val="24"/>
              </w:rPr>
              <w:t>t</w:t>
            </w:r>
            <w:r w:rsidRPr="290AFCCA">
              <w:rPr>
                <w:rFonts w:ascii="Sylfaen" w:eastAsia="Times New Roman" w:hAnsi="Sylfaen"/>
                <w:sz w:val="24"/>
                <w:szCs w:val="24"/>
              </w:rPr>
              <w:t>he Goods will be used by the Buyer for the Purpose mentioned in Purchase order and/or Annex 2.</w:t>
            </w:r>
          </w:p>
        </w:tc>
      </w:tr>
      <w:tr w:rsidR="000F1BF5" w14:paraId="025104D3" w14:textId="77777777" w:rsidTr="0FEF72DE">
        <w:tc>
          <w:tcPr>
            <w:tcW w:w="4509" w:type="dxa"/>
          </w:tcPr>
          <w:p w14:paraId="1F17E2F6" w14:textId="7D0DBB1C" w:rsidR="000F1BF5" w:rsidRPr="00720437" w:rsidRDefault="000F1BF5" w:rsidP="000F1BF5">
            <w:pPr>
              <w:ind w:hanging="18"/>
              <w:jc w:val="both"/>
              <w:rPr>
                <w:rFonts w:ascii="Sylfaen" w:eastAsia="Times New Roman" w:hAnsi="Sylfaen" w:cs="Arial Unicode"/>
                <w:b/>
                <w:sz w:val="24"/>
                <w:szCs w:val="24"/>
                <w:lang w:val="hy-AM"/>
              </w:rPr>
            </w:pPr>
            <w:r w:rsidRPr="290AFCCA">
              <w:rPr>
                <w:rFonts w:ascii="Sylfaen" w:eastAsia="Times New Roman" w:hAnsi="Sylfaen" w:cs="Arial Unicode"/>
                <w:sz w:val="24"/>
                <w:szCs w:val="24"/>
              </w:rPr>
              <w:t>Լիազորված ներկայացուցիչ` նշանակում է անձ /անձինք/, ովքեր լիազորված են ներկայացնելու Կողմին սույն Պայմանագրի կնքման և կատարման ընթացքում: Ներկայացուցիչների փոփոխման դեպքում անհրաժեշտ է ներկայացնել վերջիններիս իրավասությունը հավաստող փաստաթղթեր։</w:t>
            </w:r>
          </w:p>
        </w:tc>
        <w:tc>
          <w:tcPr>
            <w:tcW w:w="4510" w:type="dxa"/>
          </w:tcPr>
          <w:p w14:paraId="726AB28F" w14:textId="54164336" w:rsidR="000F1BF5" w:rsidRDefault="000F1BF5" w:rsidP="000F1BF5">
            <w:pPr>
              <w:tabs>
                <w:tab w:val="left" w:pos="8220"/>
              </w:tabs>
              <w:ind w:right="72"/>
              <w:contextualSpacing/>
              <w:jc w:val="both"/>
            </w:pPr>
            <w:r w:rsidRPr="290AFCCA">
              <w:rPr>
                <w:rFonts w:ascii="Sylfaen" w:eastAsia="Times New Roman" w:hAnsi="Sylfaen" w:cs="Arial Unicode"/>
                <w:sz w:val="24"/>
                <w:szCs w:val="24"/>
              </w:rPr>
              <w:t>Authorized Representative - means the person (persons) authorized to represent the Party during the signature and performance of this Contract. In case the authorizedrepresentative is changed the new representative should provide documents to certify its authorities.</w:t>
            </w:r>
          </w:p>
        </w:tc>
      </w:tr>
      <w:tr w:rsidR="000F1BF5" w14:paraId="1423D905" w14:textId="77777777" w:rsidTr="000F1BF5">
        <w:tc>
          <w:tcPr>
            <w:tcW w:w="4509" w:type="dxa"/>
            <w:shd w:val="clear" w:color="auto" w:fill="B4C6E7" w:themeFill="accent1" w:themeFillTint="66"/>
          </w:tcPr>
          <w:p w14:paraId="7932C347" w14:textId="5D08A818" w:rsidR="000F1BF5" w:rsidRDefault="000F1BF5" w:rsidP="000F1BF5">
            <w:pPr>
              <w:ind w:hanging="18"/>
              <w:jc w:val="center"/>
            </w:pPr>
            <w:r>
              <w:rPr>
                <w:rFonts w:ascii="Sylfaen" w:hAnsi="Sylfaen"/>
                <w:b/>
                <w:sz w:val="24"/>
                <w:szCs w:val="24"/>
                <w:lang w:val="hy-AM"/>
              </w:rPr>
              <w:t>1</w:t>
            </w:r>
            <w:r>
              <w:rPr>
                <w:rFonts w:ascii="Times New Roman" w:hAnsi="Times New Roman" w:cs="Times New Roman"/>
                <w:b/>
                <w:sz w:val="24"/>
                <w:szCs w:val="24"/>
                <w:lang w:val="hy-AM"/>
              </w:rPr>
              <w:t xml:space="preserve">․ </w:t>
            </w:r>
            <w:r w:rsidRPr="00940CE4">
              <w:rPr>
                <w:rFonts w:ascii="Sylfaen" w:hAnsi="Sylfaen"/>
                <w:b/>
                <w:sz w:val="24"/>
                <w:szCs w:val="24"/>
                <w:lang w:val="hy-AM"/>
              </w:rPr>
              <w:t>Պայմանագրի Առարկան</w:t>
            </w:r>
          </w:p>
        </w:tc>
        <w:tc>
          <w:tcPr>
            <w:tcW w:w="4510" w:type="dxa"/>
            <w:shd w:val="clear" w:color="auto" w:fill="B4C6E7" w:themeFill="accent1" w:themeFillTint="66"/>
          </w:tcPr>
          <w:p w14:paraId="2B7A7694" w14:textId="401D86EB" w:rsidR="000F1BF5" w:rsidRDefault="000F1BF5" w:rsidP="000F1BF5">
            <w:pPr>
              <w:tabs>
                <w:tab w:val="left" w:pos="8220"/>
              </w:tabs>
              <w:ind w:right="72"/>
              <w:contextualSpacing/>
              <w:jc w:val="center"/>
            </w:pPr>
            <w:r w:rsidRPr="00940CE4">
              <w:rPr>
                <w:rFonts w:ascii="Sylfaen" w:hAnsi="Sylfaen" w:cs="Arial"/>
                <w:b/>
                <w:iCs/>
                <w:sz w:val="24"/>
                <w:szCs w:val="24"/>
              </w:rPr>
              <w:t xml:space="preserve">1. Subject of the </w:t>
            </w:r>
            <w:r>
              <w:rPr>
                <w:rFonts w:ascii="Sylfaen" w:hAnsi="Sylfaen" w:cs="Arial"/>
                <w:b/>
                <w:iCs/>
                <w:sz w:val="24"/>
                <w:szCs w:val="24"/>
              </w:rPr>
              <w:t>C</w:t>
            </w:r>
            <w:r w:rsidRPr="00940CE4">
              <w:rPr>
                <w:rFonts w:ascii="Sylfaen" w:hAnsi="Sylfaen" w:cs="Arial"/>
                <w:b/>
                <w:iCs/>
                <w:sz w:val="24"/>
                <w:szCs w:val="24"/>
              </w:rPr>
              <w:t>ontract</w:t>
            </w:r>
          </w:p>
        </w:tc>
      </w:tr>
      <w:tr w:rsidR="00930A4E" w14:paraId="1EEE2D91" w14:textId="77777777" w:rsidTr="0FEF72DE">
        <w:tc>
          <w:tcPr>
            <w:tcW w:w="4509" w:type="dxa"/>
          </w:tcPr>
          <w:p w14:paraId="3E4952B5" w14:textId="280E9662" w:rsidR="00930A4E" w:rsidRDefault="00930A4E" w:rsidP="00930A4E">
            <w:pPr>
              <w:jc w:val="both"/>
            </w:pPr>
            <w:r w:rsidRPr="00ED4164">
              <w:rPr>
                <w:rFonts w:ascii="Sylfaen" w:eastAsia="Times New Roman" w:hAnsi="Sylfaen" w:cs="Arial Unicode"/>
                <w:bCs/>
                <w:sz w:val="24"/>
                <w:szCs w:val="24"/>
              </w:rPr>
              <w:lastRenderedPageBreak/>
              <w:t>1.1 Մատակարարը պարտավորվում է Գնորդին որպես սեփականություն  հանձնել Ապրանք, իսկ Գնորդը պարտավորվում է ընդունել Ապրանքը և վճարել դրա դիմաց սույն Պայմանագրով նախատեսված չափով և կարգով:</w:t>
            </w:r>
          </w:p>
        </w:tc>
        <w:tc>
          <w:tcPr>
            <w:tcW w:w="4510" w:type="dxa"/>
          </w:tcPr>
          <w:p w14:paraId="1DF6C4F2" w14:textId="39846EBB" w:rsidR="00930A4E" w:rsidRDefault="00930A4E" w:rsidP="00930A4E">
            <w:pPr>
              <w:jc w:val="both"/>
            </w:pPr>
            <w:r w:rsidRPr="00930A4E">
              <w:rPr>
                <w:rFonts w:ascii="Sylfaen" w:eastAsia="Times New Roman" w:hAnsi="Sylfaen"/>
                <w:bCs/>
                <w:sz w:val="24"/>
                <w:szCs w:val="24"/>
              </w:rPr>
              <w:t>1.1 Under this Contract the Supplier shall transfer the Goods to the property of the Buyer, and the Buyer shall accept the Goods and pay for them, in accordance with the terms and conditions set forth in this Contract.</w:t>
            </w:r>
            <w:r w:rsidRPr="00930A4E">
              <w:rPr>
                <w:rFonts w:ascii="Sylfaen" w:hAnsi="Sylfaen" w:cs="Arial"/>
                <w:bCs/>
                <w:sz w:val="24"/>
                <w:szCs w:val="24"/>
              </w:rPr>
              <w:t xml:space="preserve"> </w:t>
            </w:r>
          </w:p>
        </w:tc>
      </w:tr>
      <w:tr w:rsidR="00930A4E" w14:paraId="55CB4A6F" w14:textId="77777777" w:rsidTr="00930A4E">
        <w:tc>
          <w:tcPr>
            <w:tcW w:w="4509" w:type="dxa"/>
            <w:shd w:val="clear" w:color="auto" w:fill="B4C6E7" w:themeFill="accent1" w:themeFillTint="66"/>
          </w:tcPr>
          <w:p w14:paraId="3256C940" w14:textId="624EF6A5" w:rsidR="00930A4E" w:rsidRDefault="00930A4E" w:rsidP="00930A4E">
            <w:pPr>
              <w:pStyle w:val="ListParagraph"/>
              <w:numPr>
                <w:ilvl w:val="0"/>
                <w:numId w:val="22"/>
              </w:numPr>
              <w:contextualSpacing w:val="0"/>
              <w:jc w:val="both"/>
            </w:pPr>
            <w:r w:rsidRPr="290AFCCA">
              <w:rPr>
                <w:rFonts w:ascii="Sylfaen" w:hAnsi="Sylfaen" w:cs="Sylfaen"/>
                <w:b/>
                <w:bCs/>
                <w:sz w:val="24"/>
                <w:szCs w:val="24"/>
              </w:rPr>
              <w:t>Ապրանքի գինը և վճարման կարգը</w:t>
            </w:r>
          </w:p>
        </w:tc>
        <w:tc>
          <w:tcPr>
            <w:tcW w:w="4510" w:type="dxa"/>
            <w:shd w:val="clear" w:color="auto" w:fill="B4C6E7" w:themeFill="accent1" w:themeFillTint="66"/>
          </w:tcPr>
          <w:p w14:paraId="7A3060C7" w14:textId="3D76C399" w:rsidR="00930A4E" w:rsidRPr="00502C14" w:rsidRDefault="00930A4E" w:rsidP="00930A4E">
            <w:pPr>
              <w:suppressAutoHyphens/>
              <w:ind w:left="360" w:right="72"/>
              <w:contextualSpacing/>
              <w:jc w:val="center"/>
              <w:rPr>
                <w:rFonts w:ascii="Sylfaen" w:eastAsia="Times New Roman" w:hAnsi="Sylfaen"/>
                <w:b/>
                <w:sz w:val="24"/>
                <w:szCs w:val="24"/>
              </w:rPr>
            </w:pPr>
            <w:r>
              <w:rPr>
                <w:rFonts w:ascii="Sylfaen" w:eastAsia="Times New Roman" w:hAnsi="Sylfaen"/>
                <w:b/>
                <w:sz w:val="24"/>
                <w:szCs w:val="24"/>
              </w:rPr>
              <w:t xml:space="preserve">2. </w:t>
            </w:r>
            <w:r w:rsidRPr="00502C14">
              <w:rPr>
                <w:rFonts w:ascii="Sylfaen" w:eastAsia="Times New Roman" w:hAnsi="Sylfaen"/>
                <w:b/>
                <w:sz w:val="24"/>
                <w:szCs w:val="24"/>
              </w:rPr>
              <w:t xml:space="preserve">Price </w:t>
            </w:r>
            <w:r>
              <w:rPr>
                <w:rFonts w:ascii="Sylfaen" w:eastAsia="Times New Roman" w:hAnsi="Sylfaen"/>
                <w:b/>
                <w:sz w:val="24"/>
                <w:szCs w:val="24"/>
              </w:rPr>
              <w:t xml:space="preserve">and </w:t>
            </w:r>
            <w:r w:rsidRPr="00502C14">
              <w:rPr>
                <w:rFonts w:ascii="Sylfaen" w:eastAsia="Times New Roman" w:hAnsi="Sylfaen"/>
                <w:b/>
                <w:sz w:val="24"/>
                <w:szCs w:val="24"/>
              </w:rPr>
              <w:t>Payment Terms</w:t>
            </w:r>
          </w:p>
          <w:p w14:paraId="46737138" w14:textId="101113C7" w:rsidR="00930A4E" w:rsidRPr="00720437" w:rsidRDefault="00930A4E" w:rsidP="00930A4E">
            <w:pPr>
              <w:suppressAutoHyphens/>
              <w:ind w:right="72"/>
              <w:contextualSpacing/>
              <w:jc w:val="both"/>
              <w:rPr>
                <w:rFonts w:ascii="Sylfaen" w:eastAsia="Times New Roman" w:hAnsi="Sylfaen" w:cs="Times New Roman"/>
                <w:bCs/>
                <w:sz w:val="24"/>
                <w:szCs w:val="24"/>
              </w:rPr>
            </w:pPr>
          </w:p>
        </w:tc>
      </w:tr>
      <w:tr w:rsidR="000F1BF5" w14:paraId="60A44990" w14:textId="77777777" w:rsidTr="0FEF72DE">
        <w:tc>
          <w:tcPr>
            <w:tcW w:w="4509" w:type="dxa"/>
          </w:tcPr>
          <w:p w14:paraId="72F35D09" w14:textId="7D73E25B" w:rsidR="000F1BF5" w:rsidRPr="00930A4E" w:rsidRDefault="000F1BF5" w:rsidP="00700FDD">
            <w:pPr>
              <w:jc w:val="both"/>
              <w:rPr>
                <w:rFonts w:ascii="Sylfaen" w:hAnsi="Sylfaen"/>
                <w:b/>
                <w:sz w:val="24"/>
                <w:szCs w:val="24"/>
                <w:lang w:val="hy-AM"/>
              </w:rPr>
            </w:pPr>
            <w:r w:rsidRPr="00930A4E">
              <w:rPr>
                <w:rFonts w:ascii="Sylfaen" w:hAnsi="Sylfaen"/>
                <w:bCs/>
                <w:sz w:val="24"/>
                <w:szCs w:val="24"/>
                <w:lang w:val="hy-AM"/>
              </w:rPr>
              <w:t xml:space="preserve">2.1 Ապրանքների ընդհանուր գինը կազմում է  </w:t>
            </w:r>
            <w:r w:rsidRPr="00930A4E">
              <w:rPr>
                <w:rFonts w:ascii="Sylfaen" w:hAnsi="Sylfaen" w:cs="Sylfaen"/>
                <w:sz w:val="24"/>
                <w:szCs w:val="24"/>
                <w:highlight w:val="yellow"/>
                <w:lang w:val="hy-AM"/>
              </w:rPr>
              <w:t xml:space="preserve"> XXX,XXX</w:t>
            </w:r>
            <w:r w:rsidRPr="00930A4E">
              <w:rPr>
                <w:rFonts w:ascii="Sylfaen" w:hAnsi="Sylfaen" w:cs="Sylfaen"/>
                <w:sz w:val="24"/>
                <w:szCs w:val="24"/>
                <w:lang w:val="hy-AM"/>
              </w:rPr>
              <w:t xml:space="preserve"> </w:t>
            </w:r>
            <w:r w:rsidRPr="00930A4E">
              <w:rPr>
                <w:rFonts w:ascii="Sylfaen" w:hAnsi="Sylfaen" w:cs="Calibri"/>
                <w:sz w:val="24"/>
                <w:szCs w:val="24"/>
                <w:lang w:val="hy-AM"/>
              </w:rPr>
              <w:t>(</w:t>
            </w:r>
            <w:r w:rsidRPr="00930A4E">
              <w:rPr>
                <w:rFonts w:ascii="Sylfaen" w:hAnsi="Sylfaen" w:cs="Calibri"/>
                <w:sz w:val="24"/>
                <w:szCs w:val="24"/>
                <w:highlight w:val="yellow"/>
                <w:lang w:val="hy-AM"/>
              </w:rPr>
              <w:t>_____________</w:t>
            </w:r>
            <w:r w:rsidRPr="00930A4E">
              <w:rPr>
                <w:rFonts w:ascii="Sylfaen" w:hAnsi="Sylfaen" w:cs="Calibri"/>
                <w:sz w:val="24"/>
                <w:szCs w:val="24"/>
                <w:lang w:val="hy-AM"/>
              </w:rPr>
              <w:t xml:space="preserve">) </w:t>
            </w:r>
            <w:r w:rsidRPr="00930A4E">
              <w:rPr>
                <w:rFonts w:ascii="Sylfaen" w:hAnsi="Sylfaen"/>
                <w:bCs/>
                <w:sz w:val="24"/>
                <w:szCs w:val="24"/>
                <w:lang w:val="hy-AM"/>
              </w:rPr>
              <w:t xml:space="preserve">ՀՀ դրամ, </w:t>
            </w:r>
            <w:r w:rsidRPr="00930A4E">
              <w:rPr>
                <w:rFonts w:ascii="Sylfaen" w:hAnsi="Sylfaen"/>
                <w:bCs/>
                <w:sz w:val="24"/>
                <w:szCs w:val="24"/>
                <w:highlight w:val="yellow"/>
                <w:lang w:val="hy-AM"/>
              </w:rPr>
              <w:t>առանց</w:t>
            </w:r>
            <w:r w:rsidRPr="00930A4E">
              <w:rPr>
                <w:rFonts w:ascii="Sylfaen" w:hAnsi="Sylfaen"/>
                <w:bCs/>
                <w:sz w:val="24"/>
                <w:szCs w:val="24"/>
                <w:lang w:val="hy-AM"/>
              </w:rPr>
              <w:t xml:space="preserve"> ԱԱՀ: Գինը ներառում է Ապրանքի առաքումը </w:t>
            </w:r>
            <w:r w:rsidR="008C0C5D">
              <w:rPr>
                <w:rFonts w:ascii="Sylfaen" w:hAnsi="Sylfaen"/>
                <w:bCs/>
                <w:sz w:val="24"/>
                <w:szCs w:val="24"/>
                <w:lang w:val="hy-AM"/>
              </w:rPr>
              <w:t>Գնորդ</w:t>
            </w:r>
            <w:r w:rsidRPr="00930A4E">
              <w:rPr>
                <w:rFonts w:ascii="Sylfaen" w:hAnsi="Sylfaen"/>
                <w:bCs/>
                <w:sz w:val="24"/>
                <w:szCs w:val="24"/>
                <w:lang w:val="hy-AM"/>
              </w:rPr>
              <w:t>ի տարածք, ինչպես նաև փոխադրման,  մաքսազերծման և ապահովագրման բոլոր ծախսերը, հարկերը և  տուրքերը:</w:t>
            </w:r>
          </w:p>
        </w:tc>
        <w:tc>
          <w:tcPr>
            <w:tcW w:w="4510" w:type="dxa"/>
          </w:tcPr>
          <w:p w14:paraId="7D4524DE" w14:textId="6B8D0B16" w:rsidR="000F1BF5" w:rsidRDefault="000F1BF5" w:rsidP="00930A4E">
            <w:r w:rsidRPr="0060497A">
              <w:rPr>
                <w:rFonts w:ascii="Sylfaen" w:hAnsi="Sylfaen" w:cs="Arial"/>
                <w:bCs/>
                <w:sz w:val="24"/>
                <w:szCs w:val="24"/>
              </w:rPr>
              <w:t xml:space="preserve">2.1. The Contract Price of the Goods amounts to AMD </w:t>
            </w:r>
            <w:r w:rsidRPr="00AE5EAE">
              <w:rPr>
                <w:rFonts w:ascii="Sylfaen" w:hAnsi="Sylfaen" w:cs="Sylfaen"/>
                <w:sz w:val="24"/>
                <w:szCs w:val="24"/>
                <w:highlight w:val="yellow"/>
                <w:lang w:val="hy-AM"/>
              </w:rPr>
              <w:t xml:space="preserve"> XXX,XXX</w:t>
            </w:r>
            <w:r w:rsidRPr="00AE5EAE">
              <w:rPr>
                <w:rFonts w:ascii="Sylfaen" w:hAnsi="Sylfaen" w:cs="Sylfaen"/>
                <w:sz w:val="24"/>
                <w:szCs w:val="24"/>
                <w:lang w:val="hy-AM"/>
              </w:rPr>
              <w:t xml:space="preserve"> </w:t>
            </w:r>
            <w:r w:rsidRPr="00DF6708">
              <w:rPr>
                <w:rFonts w:ascii="Sylfaen" w:hAnsi="Sylfaen" w:cs="Calibri"/>
                <w:sz w:val="24"/>
                <w:szCs w:val="24"/>
                <w:lang w:val="hy-AM"/>
              </w:rPr>
              <w:t>(</w:t>
            </w:r>
            <w:r w:rsidRPr="00DF6708">
              <w:rPr>
                <w:rFonts w:ascii="Sylfaen" w:hAnsi="Sylfaen" w:cs="Calibri"/>
                <w:sz w:val="24"/>
                <w:szCs w:val="24"/>
                <w:highlight w:val="yellow"/>
                <w:lang w:val="hy-AM"/>
              </w:rPr>
              <w:t>_____________</w:t>
            </w:r>
            <w:r w:rsidRPr="00DF6708">
              <w:rPr>
                <w:rFonts w:ascii="Sylfaen" w:hAnsi="Sylfaen" w:cs="Calibri"/>
                <w:sz w:val="24"/>
                <w:szCs w:val="24"/>
                <w:lang w:val="hy-AM"/>
              </w:rPr>
              <w:t xml:space="preserve">) </w:t>
            </w:r>
            <w:r w:rsidRPr="0060497A">
              <w:rPr>
                <w:rFonts w:ascii="Sylfaen" w:hAnsi="Sylfaen" w:cs="Arial"/>
                <w:bCs/>
                <w:sz w:val="24"/>
                <w:szCs w:val="24"/>
              </w:rPr>
              <w:t xml:space="preserve">VAT </w:t>
            </w:r>
            <w:r w:rsidRPr="00656947">
              <w:rPr>
                <w:rFonts w:ascii="Sylfaen" w:hAnsi="Sylfaen" w:cs="Arial"/>
                <w:bCs/>
                <w:sz w:val="24"/>
                <w:szCs w:val="24"/>
                <w:highlight w:val="yellow"/>
              </w:rPr>
              <w:t>excluded</w:t>
            </w:r>
            <w:r w:rsidRPr="0060497A">
              <w:rPr>
                <w:rFonts w:ascii="Sylfaen" w:hAnsi="Sylfaen" w:cs="Arial"/>
                <w:bCs/>
                <w:sz w:val="24"/>
                <w:szCs w:val="24"/>
              </w:rPr>
              <w:t>. The price includes delivery of the Goods to the Buyer’s Site and all transportation costs including, customs expenses and fees, taxes, and insurances.</w:t>
            </w:r>
          </w:p>
        </w:tc>
      </w:tr>
      <w:tr w:rsidR="00700FDD" w14:paraId="5FF1C862" w14:textId="77777777" w:rsidTr="0FEF72DE">
        <w:tc>
          <w:tcPr>
            <w:tcW w:w="4509" w:type="dxa"/>
          </w:tcPr>
          <w:p w14:paraId="19A70F54" w14:textId="598B6A87" w:rsidR="00700FDD" w:rsidRPr="005C44C9" w:rsidRDefault="00700FDD" w:rsidP="00700FDD">
            <w:pPr>
              <w:jc w:val="both"/>
              <w:rPr>
                <w:rFonts w:ascii="Sylfaen" w:hAnsi="Sylfaen"/>
                <w:bCs/>
                <w:sz w:val="24"/>
                <w:szCs w:val="24"/>
                <w:lang w:val="hy-AM"/>
              </w:rPr>
            </w:pPr>
            <w:r>
              <w:rPr>
                <w:rFonts w:ascii="Sylfaen" w:hAnsi="Sylfaen"/>
                <w:bCs/>
                <w:sz w:val="24"/>
                <w:szCs w:val="24"/>
              </w:rPr>
              <w:t>2</w:t>
            </w:r>
            <w:r w:rsidRPr="00ED4164">
              <w:rPr>
                <w:rFonts w:ascii="Sylfaen" w:hAnsi="Sylfaen"/>
                <w:bCs/>
                <w:sz w:val="24"/>
                <w:szCs w:val="24"/>
              </w:rPr>
              <w:t xml:space="preserve">.2 </w:t>
            </w:r>
            <w:r w:rsidR="005C44C9">
              <w:rPr>
                <w:rFonts w:ascii="Sylfaen" w:hAnsi="Sylfaen"/>
                <w:bCs/>
                <w:sz w:val="24"/>
                <w:szCs w:val="24"/>
                <w:lang w:val="hy-AM"/>
              </w:rPr>
              <w:t>Ապրանքի գները</w:t>
            </w:r>
            <w:r w:rsidR="005C44C9">
              <w:rPr>
                <w:rFonts w:ascii="Sylfaen" w:hAnsi="Sylfaen"/>
                <w:bCs/>
                <w:sz w:val="24"/>
                <w:szCs w:val="24"/>
              </w:rPr>
              <w:t xml:space="preserve"> </w:t>
            </w:r>
            <w:r w:rsidR="005C44C9" w:rsidRPr="00ED4164">
              <w:rPr>
                <w:rFonts w:ascii="Sylfaen" w:hAnsi="Sylfaen"/>
                <w:bCs/>
                <w:sz w:val="24"/>
                <w:szCs w:val="24"/>
              </w:rPr>
              <w:t xml:space="preserve">սահմանված </w:t>
            </w:r>
            <w:r w:rsidR="005C44C9">
              <w:rPr>
                <w:rFonts w:ascii="Sylfaen" w:hAnsi="Sylfaen"/>
                <w:bCs/>
                <w:sz w:val="24"/>
                <w:szCs w:val="24"/>
                <w:lang w:val="hy-AM"/>
              </w:rPr>
              <w:t>են</w:t>
            </w:r>
            <w:r w:rsidR="005C44C9" w:rsidRPr="00ED4164">
              <w:rPr>
                <w:rFonts w:ascii="Sylfaen" w:hAnsi="Sylfaen"/>
                <w:bCs/>
                <w:sz w:val="24"/>
                <w:szCs w:val="24"/>
              </w:rPr>
              <w:t xml:space="preserve"> </w:t>
            </w:r>
            <w:r w:rsidR="005C44C9" w:rsidRPr="00ED4164">
              <w:rPr>
                <w:rFonts w:ascii="Sylfaen" w:hAnsi="Sylfaen" w:cs="Sylfaen"/>
                <w:bCs/>
                <w:sz w:val="24"/>
                <w:szCs w:val="24"/>
              </w:rPr>
              <w:t>սույն</w:t>
            </w:r>
            <w:r w:rsidR="005C44C9" w:rsidRPr="00ED4164">
              <w:rPr>
                <w:rFonts w:ascii="Sylfaen" w:hAnsi="Sylfaen"/>
                <w:bCs/>
                <w:sz w:val="24"/>
                <w:szCs w:val="24"/>
              </w:rPr>
              <w:t xml:space="preserve"> </w:t>
            </w:r>
            <w:r w:rsidR="005C44C9" w:rsidRPr="00ED4164">
              <w:rPr>
                <w:rFonts w:ascii="Sylfaen" w:hAnsi="Sylfaen" w:cs="Sylfaen"/>
                <w:bCs/>
                <w:sz w:val="24"/>
                <w:szCs w:val="24"/>
              </w:rPr>
              <w:t>Պայմանագ</w:t>
            </w:r>
            <w:r w:rsidR="005C44C9" w:rsidRPr="00ED4164">
              <w:rPr>
                <w:rFonts w:ascii="Sylfaen" w:hAnsi="Sylfaen" w:cs="Verdana"/>
                <w:bCs/>
                <w:sz w:val="24"/>
                <w:szCs w:val="24"/>
              </w:rPr>
              <w:t>ր</w:t>
            </w:r>
            <w:r w:rsidR="005C44C9" w:rsidRPr="00ED4164">
              <w:rPr>
                <w:rFonts w:ascii="Sylfaen" w:hAnsi="Sylfaen" w:cs="Sylfaen"/>
                <w:bCs/>
                <w:sz w:val="24"/>
                <w:szCs w:val="24"/>
              </w:rPr>
              <w:t>ի Հավելված 3-ով</w:t>
            </w:r>
            <w:r w:rsidR="005C44C9">
              <w:rPr>
                <w:rFonts w:ascii="Sylfaen" w:hAnsi="Sylfaen" w:cs="Sylfaen"/>
                <w:bCs/>
                <w:sz w:val="24"/>
                <w:szCs w:val="24"/>
                <w:lang w:val="hy-AM"/>
              </w:rPr>
              <w:t xml:space="preserve"> և պայմանագրի ողջ </w:t>
            </w:r>
            <w:r w:rsidRPr="00ED4164">
              <w:rPr>
                <w:rFonts w:ascii="Sylfaen" w:hAnsi="Sylfaen"/>
                <w:bCs/>
                <w:sz w:val="24"/>
                <w:szCs w:val="24"/>
              </w:rPr>
              <w:t xml:space="preserve">գործողության ընթացքում </w:t>
            </w:r>
            <w:r w:rsidR="005C44C9">
              <w:rPr>
                <w:rFonts w:ascii="Sylfaen" w:hAnsi="Sylfaen"/>
                <w:bCs/>
                <w:sz w:val="24"/>
                <w:szCs w:val="24"/>
                <w:lang w:val="hy-AM"/>
              </w:rPr>
              <w:t>ենթակա չեն փոփոխության։</w:t>
            </w:r>
          </w:p>
        </w:tc>
        <w:tc>
          <w:tcPr>
            <w:tcW w:w="4510" w:type="dxa"/>
          </w:tcPr>
          <w:p w14:paraId="3903C037" w14:textId="3E3F75F6" w:rsidR="00700FDD" w:rsidRPr="005C44C9" w:rsidRDefault="00700FDD" w:rsidP="00700FDD">
            <w:pPr>
              <w:jc w:val="both"/>
              <w:rPr>
                <w:rFonts w:ascii="Sylfaen" w:hAnsi="Sylfaen" w:cs="Arial"/>
                <w:bCs/>
                <w:sz w:val="24"/>
                <w:szCs w:val="24"/>
              </w:rPr>
            </w:pPr>
            <w:r w:rsidRPr="005C44C9">
              <w:rPr>
                <w:rFonts w:ascii="Sylfaen" w:hAnsi="Sylfaen" w:cs="Arial"/>
                <w:bCs/>
                <w:sz w:val="24"/>
                <w:szCs w:val="24"/>
              </w:rPr>
              <w:t xml:space="preserve">2.2 </w:t>
            </w:r>
            <w:r w:rsidR="005C44C9" w:rsidRPr="005C44C9">
              <w:rPr>
                <w:rFonts w:ascii="Sylfaen" w:hAnsi="Sylfaen" w:cs="Arial"/>
                <w:bCs/>
                <w:sz w:val="24"/>
                <w:szCs w:val="24"/>
              </w:rPr>
              <w:t xml:space="preserve">The unit prices </w:t>
            </w:r>
            <w:r w:rsidR="005C44C9">
              <w:rPr>
                <w:rFonts w:ascii="Sylfaen" w:hAnsi="Sylfaen" w:cs="Arial"/>
                <w:bCs/>
                <w:sz w:val="24"/>
                <w:szCs w:val="24"/>
              </w:rPr>
              <w:t xml:space="preserve">are </w:t>
            </w:r>
            <w:r w:rsidR="005C44C9" w:rsidRPr="005C44C9">
              <w:rPr>
                <w:rFonts w:ascii="Sylfaen" w:hAnsi="Sylfaen" w:cs="Arial"/>
                <w:bCs/>
                <w:sz w:val="24"/>
                <w:szCs w:val="24"/>
              </w:rPr>
              <w:t xml:space="preserve">fixed in </w:t>
            </w:r>
            <w:r w:rsidR="005C44C9">
              <w:rPr>
                <w:rFonts w:ascii="Sylfaen" w:hAnsi="Sylfaen" w:cs="Arial"/>
                <w:bCs/>
                <w:sz w:val="24"/>
                <w:szCs w:val="24"/>
              </w:rPr>
              <w:t>Annex 3 and</w:t>
            </w:r>
            <w:r w:rsidR="005C44C9" w:rsidRPr="005C44C9">
              <w:rPr>
                <w:rFonts w:ascii="Sylfaen" w:hAnsi="Sylfaen" w:cs="Arial"/>
                <w:bCs/>
                <w:sz w:val="24"/>
                <w:szCs w:val="24"/>
              </w:rPr>
              <w:t xml:space="preserve"> are valid for the whole term of this</w:t>
            </w:r>
            <w:r w:rsidR="005C44C9">
              <w:rPr>
                <w:rFonts w:ascii="Sylfaen" w:hAnsi="Sylfaen" w:cs="Arial"/>
                <w:bCs/>
                <w:sz w:val="24"/>
                <w:szCs w:val="24"/>
              </w:rPr>
              <w:t xml:space="preserve"> </w:t>
            </w:r>
            <w:r w:rsidR="005C44C9" w:rsidRPr="005C44C9">
              <w:rPr>
                <w:rFonts w:ascii="Sylfaen" w:hAnsi="Sylfaen" w:cs="Arial"/>
                <w:bCs/>
                <w:sz w:val="24"/>
                <w:szCs w:val="24"/>
              </w:rPr>
              <w:t>Contract and are not subject to change.</w:t>
            </w:r>
          </w:p>
        </w:tc>
      </w:tr>
      <w:tr w:rsidR="00F50850" w14:paraId="392FF8EF" w14:textId="77777777" w:rsidTr="0FEF72DE">
        <w:tc>
          <w:tcPr>
            <w:tcW w:w="4509" w:type="dxa"/>
          </w:tcPr>
          <w:p w14:paraId="59A13F9A" w14:textId="2800ABA9" w:rsidR="00F50850" w:rsidRDefault="00F50850" w:rsidP="00F50850">
            <w:pPr>
              <w:jc w:val="both"/>
            </w:pPr>
            <w:r>
              <w:rPr>
                <w:rFonts w:ascii="Sylfaen" w:hAnsi="Sylfaen"/>
                <w:bCs/>
                <w:sz w:val="24"/>
                <w:szCs w:val="24"/>
              </w:rPr>
              <w:t>2</w:t>
            </w:r>
            <w:r>
              <w:rPr>
                <w:rFonts w:ascii="Sylfaen" w:hAnsi="Sylfaen"/>
                <w:bCs/>
              </w:rPr>
              <w:t xml:space="preserve">.3 </w:t>
            </w:r>
            <w:r w:rsidRPr="0060497A">
              <w:rPr>
                <w:rFonts w:ascii="Sylfaen" w:hAnsi="Sylfaen"/>
                <w:bCs/>
                <w:sz w:val="24"/>
                <w:szCs w:val="24"/>
                <w:lang w:val="hy-AM"/>
              </w:rPr>
              <w:t xml:space="preserve">Սույն Պայմանագրի շրջանակներում կատարվելիք բոլոր վճարումները իրականացվում են բանկային փոխանցման միջոցով՝ ՀՀ դրամով: Մատակարարի բանկային վճարները կատարում է Մատակարարը, իսկ </w:t>
            </w:r>
            <w:r w:rsidR="008C0C5D">
              <w:rPr>
                <w:rFonts w:ascii="Sylfaen" w:hAnsi="Sylfaen"/>
                <w:bCs/>
                <w:sz w:val="24"/>
                <w:szCs w:val="24"/>
                <w:lang w:val="hy-AM"/>
              </w:rPr>
              <w:t>Գնորդ</w:t>
            </w:r>
            <w:r w:rsidRPr="0060497A">
              <w:rPr>
                <w:rFonts w:ascii="Sylfaen" w:hAnsi="Sylfaen"/>
                <w:bCs/>
                <w:sz w:val="24"/>
                <w:szCs w:val="24"/>
                <w:lang w:val="hy-AM"/>
              </w:rPr>
              <w:t xml:space="preserve">ի բանկային վճարները կատարում է </w:t>
            </w:r>
            <w:r w:rsidR="008C0C5D">
              <w:rPr>
                <w:rFonts w:ascii="Sylfaen" w:hAnsi="Sylfaen"/>
                <w:bCs/>
                <w:sz w:val="24"/>
                <w:szCs w:val="24"/>
                <w:lang w:val="hy-AM"/>
              </w:rPr>
              <w:t>Գնորդը</w:t>
            </w:r>
            <w:r w:rsidRPr="0060497A">
              <w:rPr>
                <w:rFonts w:ascii="Sylfaen" w:hAnsi="Sylfaen"/>
                <w:bCs/>
                <w:sz w:val="24"/>
                <w:szCs w:val="24"/>
                <w:lang w:val="hy-AM"/>
              </w:rPr>
              <w:t>:</w:t>
            </w:r>
          </w:p>
        </w:tc>
        <w:tc>
          <w:tcPr>
            <w:tcW w:w="4510" w:type="dxa"/>
          </w:tcPr>
          <w:p w14:paraId="1A11D548" w14:textId="19458E70" w:rsidR="00F50850" w:rsidRPr="00720437" w:rsidRDefault="00F50850" w:rsidP="00F50850">
            <w:pPr>
              <w:contextualSpacing/>
              <w:jc w:val="both"/>
              <w:rPr>
                <w:rFonts w:ascii="Sylfaen" w:eastAsia="Times New Roman" w:hAnsi="Sylfaen" w:cs="Times New Roman"/>
                <w:bCs/>
                <w:sz w:val="24"/>
                <w:szCs w:val="24"/>
              </w:rPr>
            </w:pPr>
            <w:r w:rsidRPr="0060497A">
              <w:rPr>
                <w:rFonts w:ascii="Sylfaen" w:hAnsi="Sylfaen" w:cs="Arial"/>
                <w:bCs/>
                <w:sz w:val="24"/>
                <w:szCs w:val="24"/>
              </w:rPr>
              <w:t xml:space="preserve">2.3. All payments according to this Contract shall be made through bank transfers in AMD. The bank fees at the Supplier’s bank are at the Supplier’s expense, the bank fees at the Buyer’s bank are at the expense of the Buyer. </w:t>
            </w:r>
          </w:p>
        </w:tc>
      </w:tr>
    </w:tbl>
    <w:tbl>
      <w:tblPr>
        <w:tblStyle w:val="TableGrid1"/>
        <w:tblW w:w="0" w:type="auto"/>
        <w:tblLook w:val="04A0" w:firstRow="1" w:lastRow="0" w:firstColumn="1" w:lastColumn="0" w:noHBand="0" w:noVBand="1"/>
      </w:tblPr>
      <w:tblGrid>
        <w:gridCol w:w="4509"/>
        <w:gridCol w:w="4510"/>
      </w:tblGrid>
      <w:tr w:rsidR="00930A4E" w:rsidRPr="00ED4164" w14:paraId="70BEC8F8" w14:textId="77777777" w:rsidTr="00154C3F">
        <w:tc>
          <w:tcPr>
            <w:tcW w:w="4509" w:type="dxa"/>
          </w:tcPr>
          <w:p w14:paraId="2B2E2C6D" w14:textId="43033BD6" w:rsidR="00930A4E" w:rsidRPr="00934DD0" w:rsidRDefault="00930A4E" w:rsidP="00154C3F">
            <w:pPr>
              <w:jc w:val="both"/>
              <w:rPr>
                <w:rFonts w:ascii="Sylfaen" w:hAnsi="Sylfaen"/>
                <w:bCs/>
                <w:sz w:val="24"/>
                <w:szCs w:val="24"/>
              </w:rPr>
            </w:pPr>
            <w:r>
              <w:rPr>
                <w:rFonts w:ascii="Sylfaen" w:hAnsi="Sylfaen"/>
                <w:bCs/>
                <w:sz w:val="24"/>
                <w:szCs w:val="24"/>
                <w:lang w:val="en-US"/>
              </w:rPr>
              <w:t>2.4</w:t>
            </w:r>
            <w:r w:rsidRPr="00934DD0">
              <w:rPr>
                <w:rFonts w:ascii="Sylfaen" w:hAnsi="Sylfaen"/>
                <w:bCs/>
                <w:sz w:val="24"/>
                <w:szCs w:val="24"/>
              </w:rPr>
              <w:t xml:space="preserve"> Պայմանագր</w:t>
            </w:r>
            <w:r>
              <w:rPr>
                <w:rFonts w:ascii="Sylfaen" w:hAnsi="Sylfaen"/>
                <w:bCs/>
                <w:sz w:val="24"/>
                <w:szCs w:val="24"/>
              </w:rPr>
              <w:t>ով</w:t>
            </w:r>
            <w:r w:rsidRPr="00934DD0">
              <w:rPr>
                <w:rFonts w:ascii="Sylfaen" w:hAnsi="Sylfaen"/>
                <w:bCs/>
                <w:sz w:val="24"/>
                <w:szCs w:val="24"/>
              </w:rPr>
              <w:t xml:space="preserve"> նախատեսված ծավալից մինչև </w:t>
            </w:r>
            <w:r>
              <w:rPr>
                <w:rFonts w:ascii="Sylfaen" w:hAnsi="Sylfaen"/>
                <w:bCs/>
                <w:sz w:val="24"/>
                <w:szCs w:val="24"/>
              </w:rPr>
              <w:t>1</w:t>
            </w:r>
            <w:r w:rsidRPr="00934DD0">
              <w:rPr>
                <w:rFonts w:ascii="Sylfaen" w:hAnsi="Sylfaen"/>
                <w:bCs/>
                <w:sz w:val="24"/>
                <w:szCs w:val="24"/>
              </w:rPr>
              <w:t xml:space="preserve">0 տոկոսի չափով ավելացման անհրաժեշտության դեպքում Կողմերը կարող են լրացուցիչ համաձայնագիր կնքելու միջոցով փոփոխել Հավելված </w:t>
            </w:r>
            <w:r>
              <w:rPr>
                <w:rFonts w:ascii="Sylfaen" w:hAnsi="Sylfaen"/>
                <w:bCs/>
                <w:sz w:val="24"/>
                <w:szCs w:val="24"/>
              </w:rPr>
              <w:t>2 և 3</w:t>
            </w:r>
            <w:r w:rsidRPr="00934DD0">
              <w:rPr>
                <w:rFonts w:ascii="Sylfaen" w:hAnsi="Sylfaen"/>
                <w:bCs/>
                <w:sz w:val="24"/>
                <w:szCs w:val="24"/>
              </w:rPr>
              <w:t>-ը:</w:t>
            </w:r>
          </w:p>
          <w:p w14:paraId="256B14E3" w14:textId="77777777" w:rsidR="00930A4E" w:rsidRPr="00934DD0" w:rsidRDefault="00930A4E" w:rsidP="00154C3F">
            <w:pPr>
              <w:jc w:val="both"/>
              <w:rPr>
                <w:rFonts w:ascii="Sylfaen" w:hAnsi="Sylfaen"/>
                <w:bCs/>
                <w:sz w:val="24"/>
                <w:szCs w:val="24"/>
              </w:rPr>
            </w:pPr>
            <w:r w:rsidRPr="00934DD0">
              <w:rPr>
                <w:rFonts w:ascii="Sylfaen" w:hAnsi="Sylfaen"/>
                <w:bCs/>
                <w:sz w:val="24"/>
                <w:szCs w:val="24"/>
              </w:rPr>
              <w:t>Փոփոխման հայտի իրագործումը պետք է իրականացվի հետևյալ կերպ՝</w:t>
            </w:r>
          </w:p>
          <w:p w14:paraId="180D004A" w14:textId="20EA8F94" w:rsidR="00930A4E" w:rsidRPr="00934DD0" w:rsidRDefault="008241A9" w:rsidP="00154C3F">
            <w:pPr>
              <w:jc w:val="both"/>
              <w:rPr>
                <w:rFonts w:ascii="Sylfaen" w:hAnsi="Sylfaen"/>
                <w:bCs/>
                <w:sz w:val="24"/>
                <w:szCs w:val="24"/>
              </w:rPr>
            </w:pPr>
            <w:r>
              <w:rPr>
                <w:rFonts w:ascii="Sylfaen" w:hAnsi="Sylfaen"/>
                <w:bCs/>
                <w:sz w:val="24"/>
                <w:szCs w:val="24"/>
              </w:rPr>
              <w:t>Մատակարար</w:t>
            </w:r>
            <w:r w:rsidR="00930A4E" w:rsidRPr="00934DD0">
              <w:rPr>
                <w:rFonts w:ascii="Sylfaen" w:hAnsi="Sylfaen"/>
                <w:bCs/>
                <w:sz w:val="24"/>
                <w:szCs w:val="24"/>
              </w:rPr>
              <w:t xml:space="preserve">ը պետք է խորհրդատվություն տրամադրի </w:t>
            </w:r>
            <w:r w:rsidR="008C0C5D">
              <w:rPr>
                <w:rFonts w:ascii="Sylfaen" w:hAnsi="Sylfaen"/>
                <w:bCs/>
                <w:sz w:val="24"/>
                <w:szCs w:val="24"/>
              </w:rPr>
              <w:t>Գնորդ</w:t>
            </w:r>
            <w:r w:rsidR="00930A4E" w:rsidRPr="00934DD0">
              <w:rPr>
                <w:rFonts w:ascii="Sylfaen" w:hAnsi="Sylfaen"/>
                <w:bCs/>
                <w:sz w:val="24"/>
                <w:szCs w:val="24"/>
              </w:rPr>
              <w:t xml:space="preserve">ին և Կողմերը երկկողմանի բանակցություններ վարեն լրացուցիչ ծախսերի և աշխատանքների կատարման ժամկետի և պայմանագրի </w:t>
            </w:r>
            <w:r w:rsidR="00930A4E" w:rsidRPr="00934DD0">
              <w:rPr>
                <w:rFonts w:ascii="Sylfaen" w:hAnsi="Sylfaen"/>
                <w:bCs/>
                <w:sz w:val="24"/>
                <w:szCs w:val="24"/>
              </w:rPr>
              <w:lastRenderedPageBreak/>
              <w:t xml:space="preserve">գնի փոփոխության վերաբերյալ։ Այնուհետև, </w:t>
            </w:r>
            <w:r w:rsidR="008C0C5D">
              <w:rPr>
                <w:rFonts w:ascii="Sylfaen" w:hAnsi="Sylfaen"/>
                <w:bCs/>
                <w:sz w:val="24"/>
                <w:szCs w:val="24"/>
              </w:rPr>
              <w:t>Գնորդը</w:t>
            </w:r>
            <w:r w:rsidR="00930A4E" w:rsidRPr="00934DD0">
              <w:rPr>
                <w:rFonts w:ascii="Sylfaen" w:hAnsi="Sylfaen"/>
                <w:bCs/>
                <w:sz w:val="24"/>
                <w:szCs w:val="24"/>
              </w:rPr>
              <w:t xml:space="preserve"> կարող է հայցել Փոփոխման հայտ, իսկ Կատարողը պարտավոր է այդպիսի հայտը ստանալու պահից տասնչորս (14) օրվա ընթացքում ուղարկել գրավոր առարկություններ ցանկացած ժամկետի կամ պայմանի վերաբերյալ, ներառյալ նման փոփոխության լրացուցիչ հաշվարկը և նախահաշիվը՝ հաշվի առնելով այդպիսի փոփոխության ազդեցությունը աշխատանքների վրա, կատարման ժամկետի վրա և այլ համաձայնեցված և ստորագրված փոփոխման հայտերի վրա: Կատարողի կողմից տասնչորս (14) օրվա ընթացքում որևէ առարկություն չներկայացնելը համարվում է փոփոխման հայտով նախատեսված բոլոր պայմանների և պայմանների հաստատում:</w:t>
            </w:r>
          </w:p>
          <w:p w14:paraId="45D0D6B9" w14:textId="769DCB72" w:rsidR="00930A4E" w:rsidRPr="00ED4164" w:rsidRDefault="008C0C5D" w:rsidP="00154C3F">
            <w:pPr>
              <w:jc w:val="both"/>
              <w:rPr>
                <w:rFonts w:ascii="Sylfaen" w:hAnsi="Sylfaen"/>
                <w:bCs/>
                <w:sz w:val="24"/>
                <w:szCs w:val="24"/>
              </w:rPr>
            </w:pPr>
            <w:r>
              <w:rPr>
                <w:rFonts w:ascii="Sylfaen" w:hAnsi="Sylfaen"/>
                <w:bCs/>
                <w:sz w:val="24"/>
                <w:szCs w:val="24"/>
              </w:rPr>
              <w:t>Գնորդը</w:t>
            </w:r>
            <w:r w:rsidR="00930A4E" w:rsidRPr="00934DD0">
              <w:rPr>
                <w:rFonts w:ascii="Sylfaen" w:hAnsi="Sylfaen"/>
                <w:bCs/>
                <w:sz w:val="24"/>
                <w:szCs w:val="24"/>
              </w:rPr>
              <w:t xml:space="preserve"> պետք է ուսումնասիրի Կատարողի նախահաշիվը, և եթե այն ընդունելի է, կամ Կողմերը այլ կերպ համաձայնում են փոփոխման հայտին, ապա այդ ձևը հաստատվում է </w:t>
            </w:r>
            <w:r>
              <w:rPr>
                <w:rFonts w:ascii="Sylfaen" w:hAnsi="Sylfaen"/>
                <w:bCs/>
                <w:sz w:val="24"/>
                <w:szCs w:val="24"/>
              </w:rPr>
              <w:t>Գնորդ</w:t>
            </w:r>
            <w:r w:rsidR="00930A4E" w:rsidRPr="00934DD0">
              <w:rPr>
                <w:rFonts w:ascii="Sylfaen" w:hAnsi="Sylfaen"/>
                <w:bCs/>
                <w:sz w:val="24"/>
                <w:szCs w:val="24"/>
              </w:rPr>
              <w:t>ի կողմից, և Կողմերը ըստ այդմ փոփոխում են Աշխատանքների կատարման ժամկետը և Պայմանագրի գինը, ինչպես նաև այլ վերաբերելի Հավելվածներ, որոնք պահանջում են ճշգրտում՝ փոփոխության կարգը արտացոլելու համար:</w:t>
            </w:r>
          </w:p>
        </w:tc>
        <w:tc>
          <w:tcPr>
            <w:tcW w:w="4510" w:type="dxa"/>
          </w:tcPr>
          <w:p w14:paraId="77CA47C0" w14:textId="13EDD0CF" w:rsidR="00930A4E" w:rsidRPr="00934DD0" w:rsidRDefault="00930A4E" w:rsidP="00154C3F">
            <w:pPr>
              <w:suppressAutoHyphens/>
              <w:ind w:right="72"/>
              <w:contextualSpacing/>
              <w:jc w:val="both"/>
              <w:rPr>
                <w:rFonts w:ascii="Sylfaen" w:eastAsia="Times New Roman" w:hAnsi="Sylfaen"/>
                <w:bCs/>
                <w:sz w:val="24"/>
                <w:szCs w:val="24"/>
              </w:rPr>
            </w:pPr>
            <w:r>
              <w:rPr>
                <w:rFonts w:ascii="Sylfaen" w:eastAsia="Times New Roman" w:hAnsi="Sylfaen"/>
                <w:bCs/>
                <w:sz w:val="24"/>
                <w:szCs w:val="24"/>
                <w:lang w:val="en-US"/>
              </w:rPr>
              <w:lastRenderedPageBreak/>
              <w:t>2.4</w:t>
            </w:r>
            <w:r w:rsidRPr="00934DD0">
              <w:rPr>
                <w:rFonts w:ascii="Sylfaen" w:eastAsia="Times New Roman" w:hAnsi="Sylfaen"/>
                <w:bCs/>
                <w:sz w:val="24"/>
                <w:szCs w:val="24"/>
              </w:rPr>
              <w:t xml:space="preserve"> In case of volume increase provided in the </w:t>
            </w:r>
            <w:r>
              <w:rPr>
                <w:rFonts w:ascii="Sylfaen" w:eastAsia="Times New Roman" w:hAnsi="Sylfaen"/>
                <w:bCs/>
                <w:sz w:val="24"/>
                <w:szCs w:val="24"/>
                <w:lang w:val="en-US"/>
              </w:rPr>
              <w:t>C</w:t>
            </w:r>
            <w:r>
              <w:rPr>
                <w:rFonts w:ascii="Sylfaen" w:hAnsi="Sylfaen"/>
                <w:lang w:val="en-US"/>
              </w:rPr>
              <w:t>ontract</w:t>
            </w:r>
            <w:r w:rsidRPr="00934DD0">
              <w:rPr>
                <w:rFonts w:ascii="Sylfaen" w:eastAsia="Times New Roman" w:hAnsi="Sylfaen"/>
                <w:bCs/>
                <w:sz w:val="24"/>
                <w:szCs w:val="24"/>
              </w:rPr>
              <w:t xml:space="preserve"> of not more than </w:t>
            </w:r>
            <w:r>
              <w:rPr>
                <w:rFonts w:ascii="Sylfaen" w:eastAsia="Times New Roman" w:hAnsi="Sylfaen"/>
                <w:bCs/>
                <w:sz w:val="24"/>
                <w:szCs w:val="24"/>
              </w:rPr>
              <w:t>1</w:t>
            </w:r>
            <w:r w:rsidRPr="00934DD0">
              <w:rPr>
                <w:rFonts w:ascii="Sylfaen" w:eastAsia="Times New Roman" w:hAnsi="Sylfaen"/>
                <w:bCs/>
                <w:sz w:val="24"/>
                <w:szCs w:val="24"/>
              </w:rPr>
              <w:t xml:space="preserve">0%, the Parties must execute a VO and amendment of the Annex </w:t>
            </w:r>
            <w:r>
              <w:rPr>
                <w:rFonts w:ascii="Sylfaen" w:eastAsia="Times New Roman" w:hAnsi="Sylfaen"/>
                <w:bCs/>
                <w:sz w:val="24"/>
                <w:szCs w:val="24"/>
              </w:rPr>
              <w:t xml:space="preserve">2 </w:t>
            </w:r>
            <w:r>
              <w:rPr>
                <w:rFonts w:ascii="Sylfaen" w:eastAsia="Times New Roman" w:hAnsi="Sylfaen"/>
                <w:bCs/>
                <w:sz w:val="24"/>
                <w:szCs w:val="24"/>
                <w:lang w:val="en-US"/>
              </w:rPr>
              <w:t>and 3</w:t>
            </w:r>
            <w:r w:rsidRPr="00934DD0">
              <w:rPr>
                <w:rFonts w:ascii="Sylfaen" w:eastAsia="Times New Roman" w:hAnsi="Sylfaen"/>
                <w:bCs/>
                <w:sz w:val="24"/>
                <w:szCs w:val="24"/>
              </w:rPr>
              <w:t xml:space="preserve">. </w:t>
            </w:r>
          </w:p>
          <w:p w14:paraId="262F9B12" w14:textId="77777777" w:rsidR="00930A4E" w:rsidRPr="00934DD0" w:rsidRDefault="00930A4E" w:rsidP="00154C3F">
            <w:pPr>
              <w:suppressAutoHyphens/>
              <w:ind w:right="72"/>
              <w:contextualSpacing/>
              <w:jc w:val="both"/>
              <w:rPr>
                <w:rFonts w:ascii="Sylfaen" w:eastAsia="Times New Roman" w:hAnsi="Sylfaen"/>
                <w:bCs/>
                <w:sz w:val="24"/>
                <w:szCs w:val="24"/>
              </w:rPr>
            </w:pPr>
          </w:p>
          <w:p w14:paraId="0B5CC102" w14:textId="77777777" w:rsidR="00930A4E" w:rsidRPr="00934DD0" w:rsidRDefault="00930A4E" w:rsidP="00154C3F">
            <w:pPr>
              <w:suppressAutoHyphens/>
              <w:ind w:right="72"/>
              <w:contextualSpacing/>
              <w:jc w:val="both"/>
              <w:rPr>
                <w:rFonts w:ascii="Sylfaen" w:eastAsia="Times New Roman" w:hAnsi="Sylfaen"/>
                <w:bCs/>
                <w:sz w:val="24"/>
                <w:szCs w:val="24"/>
              </w:rPr>
            </w:pPr>
          </w:p>
          <w:p w14:paraId="00651770" w14:textId="77777777" w:rsidR="00930A4E" w:rsidRPr="00934DD0" w:rsidRDefault="00930A4E" w:rsidP="00154C3F">
            <w:pPr>
              <w:suppressAutoHyphens/>
              <w:ind w:right="72"/>
              <w:contextualSpacing/>
              <w:jc w:val="both"/>
              <w:rPr>
                <w:rFonts w:ascii="Sylfaen" w:eastAsia="Times New Roman" w:hAnsi="Sylfaen"/>
                <w:bCs/>
                <w:sz w:val="24"/>
                <w:szCs w:val="24"/>
              </w:rPr>
            </w:pPr>
            <w:r w:rsidRPr="00934DD0">
              <w:rPr>
                <w:rFonts w:ascii="Sylfaen" w:eastAsia="Times New Roman" w:hAnsi="Sylfaen"/>
                <w:bCs/>
                <w:sz w:val="24"/>
                <w:szCs w:val="24"/>
              </w:rPr>
              <w:t>The process of execution of VO must be as follows:</w:t>
            </w:r>
          </w:p>
          <w:p w14:paraId="4140CF85" w14:textId="448A2997" w:rsidR="00930A4E" w:rsidRPr="00934DD0" w:rsidRDefault="005D79C0" w:rsidP="00154C3F">
            <w:pPr>
              <w:suppressAutoHyphens/>
              <w:ind w:right="72"/>
              <w:contextualSpacing/>
              <w:jc w:val="both"/>
              <w:rPr>
                <w:rFonts w:ascii="Sylfaen" w:eastAsia="Times New Roman" w:hAnsi="Sylfaen"/>
                <w:bCs/>
                <w:sz w:val="24"/>
                <w:szCs w:val="24"/>
              </w:rPr>
            </w:pPr>
            <w:r>
              <w:rPr>
                <w:rFonts w:ascii="Sylfaen" w:eastAsia="Times New Roman" w:hAnsi="Sylfaen"/>
                <w:bCs/>
                <w:sz w:val="24"/>
                <w:szCs w:val="24"/>
              </w:rPr>
              <w:t>Buyer</w:t>
            </w:r>
            <w:r w:rsidR="00930A4E" w:rsidRPr="00934DD0">
              <w:rPr>
                <w:rFonts w:ascii="Sylfaen" w:eastAsia="Times New Roman" w:hAnsi="Sylfaen"/>
                <w:bCs/>
                <w:sz w:val="24"/>
                <w:szCs w:val="24"/>
              </w:rPr>
              <w:t xml:space="preserve"> shall notify the </w:t>
            </w:r>
            <w:r>
              <w:rPr>
                <w:rFonts w:ascii="Sylfaen" w:eastAsia="Times New Roman" w:hAnsi="Sylfaen"/>
                <w:bCs/>
                <w:sz w:val="24"/>
                <w:szCs w:val="24"/>
              </w:rPr>
              <w:t>Supplier</w:t>
            </w:r>
            <w:r w:rsidR="00930A4E" w:rsidRPr="00934DD0">
              <w:rPr>
                <w:rFonts w:ascii="Sylfaen" w:eastAsia="Times New Roman" w:hAnsi="Sylfaen"/>
                <w:bCs/>
                <w:sz w:val="24"/>
                <w:szCs w:val="24"/>
              </w:rPr>
              <w:t xml:space="preserve">, and both parties shall consult concerning the estimated cost and impact on the time for completion, and the Contract price as the case may be. </w:t>
            </w:r>
          </w:p>
          <w:p w14:paraId="6E66051F" w14:textId="21D4EDA0" w:rsidR="00930A4E" w:rsidRPr="00934DD0" w:rsidRDefault="005D79C0" w:rsidP="00154C3F">
            <w:pPr>
              <w:suppressAutoHyphens/>
              <w:ind w:right="72"/>
              <w:contextualSpacing/>
              <w:jc w:val="both"/>
              <w:rPr>
                <w:rFonts w:ascii="Sylfaen" w:eastAsia="Times New Roman" w:hAnsi="Sylfaen"/>
                <w:bCs/>
                <w:sz w:val="24"/>
                <w:szCs w:val="24"/>
              </w:rPr>
            </w:pPr>
            <w:r>
              <w:rPr>
                <w:rFonts w:ascii="Sylfaen" w:eastAsia="Times New Roman" w:hAnsi="Sylfaen"/>
                <w:bCs/>
                <w:sz w:val="24"/>
                <w:szCs w:val="24"/>
              </w:rPr>
              <w:lastRenderedPageBreak/>
              <w:t>Buyer</w:t>
            </w:r>
            <w:r w:rsidR="00930A4E" w:rsidRPr="00934DD0">
              <w:rPr>
                <w:rFonts w:ascii="Sylfaen" w:eastAsia="Times New Roman" w:hAnsi="Sylfaen"/>
                <w:bCs/>
                <w:sz w:val="24"/>
                <w:szCs w:val="24"/>
              </w:rPr>
              <w:t xml:space="preserve"> may request   any such Variation to the scope of the Contract, and </w:t>
            </w:r>
            <w:r>
              <w:rPr>
                <w:rFonts w:ascii="Sylfaen" w:eastAsia="Times New Roman" w:hAnsi="Sylfaen"/>
                <w:bCs/>
                <w:sz w:val="24"/>
                <w:szCs w:val="24"/>
              </w:rPr>
              <w:t>Supplier</w:t>
            </w:r>
            <w:r w:rsidR="00930A4E" w:rsidRPr="00934DD0">
              <w:rPr>
                <w:rFonts w:ascii="Sylfaen" w:eastAsia="Times New Roman" w:hAnsi="Sylfaen"/>
                <w:bCs/>
                <w:sz w:val="24"/>
                <w:szCs w:val="24"/>
              </w:rPr>
              <w:t xml:space="preserve"> shall within fourteen (14) days of receipt of such request send any written objections to any term or condition, including the calculation of additional remuneration payable for such Variation and shall prepare, a detailed estimate of the cost of such change, taking into account the effect of such change on the Work, the Time for Completion and other agreed upon and contemplated Variation Orders. Failure by </w:t>
            </w:r>
            <w:r>
              <w:rPr>
                <w:rFonts w:ascii="Sylfaen" w:eastAsia="Times New Roman" w:hAnsi="Sylfaen"/>
                <w:bCs/>
                <w:sz w:val="24"/>
                <w:szCs w:val="24"/>
              </w:rPr>
              <w:t>Supplier</w:t>
            </w:r>
            <w:r w:rsidR="00930A4E" w:rsidRPr="00934DD0">
              <w:rPr>
                <w:rFonts w:ascii="Sylfaen" w:eastAsia="Times New Roman" w:hAnsi="Sylfaen"/>
                <w:bCs/>
                <w:sz w:val="24"/>
                <w:szCs w:val="24"/>
              </w:rPr>
              <w:t xml:space="preserve"> to deliver any objection within fourteen (14) days shall be deemed as approval of all of the terms and conditions set forth in the Variation Order. </w:t>
            </w:r>
          </w:p>
          <w:p w14:paraId="5ADF5C63" w14:textId="11957A42" w:rsidR="00930A4E" w:rsidRPr="00934DD0" w:rsidRDefault="005D79C0" w:rsidP="00154C3F">
            <w:pPr>
              <w:suppressAutoHyphens/>
              <w:ind w:right="72"/>
              <w:contextualSpacing/>
              <w:jc w:val="both"/>
              <w:rPr>
                <w:rFonts w:ascii="Sylfaen" w:eastAsia="Times New Roman" w:hAnsi="Sylfaen"/>
                <w:bCs/>
                <w:sz w:val="24"/>
                <w:szCs w:val="24"/>
              </w:rPr>
            </w:pPr>
            <w:r>
              <w:rPr>
                <w:rFonts w:ascii="Sylfaen" w:eastAsia="Times New Roman" w:hAnsi="Sylfaen"/>
                <w:bCs/>
                <w:sz w:val="24"/>
                <w:szCs w:val="24"/>
              </w:rPr>
              <w:t>Buyer</w:t>
            </w:r>
            <w:r w:rsidR="00930A4E" w:rsidRPr="00934DD0">
              <w:rPr>
                <w:rFonts w:ascii="Sylfaen" w:eastAsia="Times New Roman" w:hAnsi="Sylfaen"/>
                <w:bCs/>
                <w:sz w:val="24"/>
                <w:szCs w:val="24"/>
              </w:rPr>
              <w:t xml:space="preserve"> shall review </w:t>
            </w:r>
            <w:r>
              <w:rPr>
                <w:rFonts w:ascii="Sylfaen" w:eastAsia="Times New Roman" w:hAnsi="Sylfaen"/>
                <w:bCs/>
                <w:sz w:val="24"/>
                <w:szCs w:val="24"/>
              </w:rPr>
              <w:t>Supplier</w:t>
            </w:r>
            <w:r w:rsidR="00930A4E" w:rsidRPr="00934DD0">
              <w:rPr>
                <w:rFonts w:ascii="Sylfaen" w:eastAsia="Times New Roman" w:hAnsi="Sylfaen"/>
                <w:bCs/>
                <w:sz w:val="24"/>
                <w:szCs w:val="24"/>
              </w:rPr>
              <w:t xml:space="preserve">’s estimate, and if </w:t>
            </w:r>
            <w:r>
              <w:rPr>
                <w:rFonts w:ascii="Sylfaen" w:eastAsia="Times New Roman" w:hAnsi="Sylfaen"/>
                <w:bCs/>
                <w:sz w:val="24"/>
                <w:szCs w:val="24"/>
              </w:rPr>
              <w:t>Buyer</w:t>
            </w:r>
            <w:r w:rsidR="00930A4E" w:rsidRPr="00934DD0">
              <w:rPr>
                <w:rFonts w:ascii="Sylfaen" w:eastAsia="Times New Roman" w:hAnsi="Sylfaen"/>
                <w:bCs/>
                <w:sz w:val="24"/>
                <w:szCs w:val="24"/>
              </w:rPr>
              <w:t xml:space="preserve"> accepts or the Parties otherwise agree as to the Variation Order, such form shall be endorsed in writing by the </w:t>
            </w:r>
            <w:r>
              <w:rPr>
                <w:rFonts w:ascii="Sylfaen" w:eastAsia="Times New Roman" w:hAnsi="Sylfaen"/>
                <w:bCs/>
                <w:sz w:val="24"/>
                <w:szCs w:val="24"/>
              </w:rPr>
              <w:t>Buyer</w:t>
            </w:r>
            <w:r w:rsidR="00930A4E" w:rsidRPr="00934DD0">
              <w:rPr>
                <w:rFonts w:ascii="Sylfaen" w:eastAsia="Times New Roman" w:hAnsi="Sylfaen"/>
                <w:bCs/>
                <w:sz w:val="24"/>
                <w:szCs w:val="24"/>
              </w:rPr>
              <w:t xml:space="preserve"> and the Parties shall promptly adjust the Time for Completion and the Contract price as the case may be and any of the Annexes requiring adjustment to reflect the Change Order.</w:t>
            </w:r>
          </w:p>
          <w:p w14:paraId="45E831FC" w14:textId="77777777" w:rsidR="00930A4E" w:rsidRPr="00934DD0" w:rsidRDefault="00930A4E" w:rsidP="00154C3F">
            <w:pPr>
              <w:suppressAutoHyphens/>
              <w:ind w:right="72"/>
              <w:contextualSpacing/>
              <w:jc w:val="both"/>
              <w:rPr>
                <w:rFonts w:ascii="Sylfaen" w:eastAsia="Times New Roman" w:hAnsi="Sylfaen"/>
                <w:bCs/>
                <w:sz w:val="24"/>
                <w:szCs w:val="24"/>
              </w:rPr>
            </w:pPr>
          </w:p>
          <w:p w14:paraId="77D25939" w14:textId="77777777" w:rsidR="00930A4E" w:rsidRPr="00934DD0" w:rsidRDefault="00930A4E" w:rsidP="00154C3F">
            <w:pPr>
              <w:suppressAutoHyphens/>
              <w:ind w:right="72"/>
              <w:contextualSpacing/>
              <w:jc w:val="both"/>
              <w:rPr>
                <w:rFonts w:ascii="Sylfaen" w:eastAsia="Times New Roman" w:hAnsi="Sylfaen"/>
                <w:bCs/>
                <w:sz w:val="24"/>
                <w:szCs w:val="24"/>
              </w:rPr>
            </w:pPr>
          </w:p>
          <w:p w14:paraId="5BB5E740" w14:textId="77777777" w:rsidR="00930A4E" w:rsidRPr="00934DD0" w:rsidRDefault="00930A4E" w:rsidP="00154C3F">
            <w:pPr>
              <w:suppressAutoHyphens/>
              <w:ind w:right="72"/>
              <w:contextualSpacing/>
              <w:jc w:val="both"/>
              <w:rPr>
                <w:rFonts w:ascii="Sylfaen" w:eastAsia="Times New Roman" w:hAnsi="Sylfaen"/>
                <w:bCs/>
                <w:sz w:val="24"/>
                <w:szCs w:val="24"/>
              </w:rPr>
            </w:pPr>
          </w:p>
          <w:p w14:paraId="6C7572B7" w14:textId="77777777" w:rsidR="00930A4E" w:rsidRPr="00ED4164" w:rsidRDefault="00930A4E" w:rsidP="00154C3F">
            <w:pPr>
              <w:suppressAutoHyphens/>
              <w:ind w:right="72"/>
              <w:contextualSpacing/>
              <w:jc w:val="both"/>
              <w:rPr>
                <w:rFonts w:ascii="Sylfaen" w:eastAsia="Times New Roman" w:hAnsi="Sylfaen"/>
                <w:bCs/>
                <w:sz w:val="24"/>
                <w:szCs w:val="24"/>
              </w:rPr>
            </w:pPr>
          </w:p>
        </w:tc>
      </w:tr>
    </w:tbl>
    <w:tbl>
      <w:tblPr>
        <w:tblStyle w:val="TableGrid"/>
        <w:tblW w:w="0" w:type="auto"/>
        <w:tblLook w:val="04A0" w:firstRow="1" w:lastRow="0" w:firstColumn="1" w:lastColumn="0" w:noHBand="0" w:noVBand="1"/>
      </w:tblPr>
      <w:tblGrid>
        <w:gridCol w:w="4509"/>
        <w:gridCol w:w="4510"/>
      </w:tblGrid>
      <w:tr w:rsidR="000F1BF5" w14:paraId="77331BEF" w14:textId="77777777" w:rsidTr="00930A4E">
        <w:tc>
          <w:tcPr>
            <w:tcW w:w="4509" w:type="dxa"/>
            <w:shd w:val="clear" w:color="auto" w:fill="B4C6E7" w:themeFill="accent1" w:themeFillTint="66"/>
          </w:tcPr>
          <w:p w14:paraId="006DB122" w14:textId="5964B7CA" w:rsidR="000F1BF5" w:rsidRPr="00930A4E" w:rsidRDefault="000F1BF5" w:rsidP="00930A4E">
            <w:pPr>
              <w:pStyle w:val="ListParagraph"/>
              <w:numPr>
                <w:ilvl w:val="0"/>
                <w:numId w:val="22"/>
              </w:numPr>
              <w:jc w:val="center"/>
              <w:textAlignment w:val="baseline"/>
              <w:rPr>
                <w:rFonts w:ascii="Sylfaen" w:hAnsi="Sylfaen"/>
                <w:sz w:val="24"/>
                <w:szCs w:val="24"/>
              </w:rPr>
            </w:pPr>
            <w:r w:rsidRPr="00930A4E">
              <w:rPr>
                <w:rStyle w:val="normaltextrun"/>
                <w:rFonts w:ascii="Sylfaen" w:hAnsi="Sylfaen" w:cs="Arial"/>
                <w:b/>
                <w:sz w:val="24"/>
                <w:szCs w:val="24"/>
              </w:rPr>
              <w:lastRenderedPageBreak/>
              <w:t>Առաքման Պայմաններն ու Ժամկետները</w:t>
            </w:r>
          </w:p>
        </w:tc>
        <w:tc>
          <w:tcPr>
            <w:tcW w:w="4510" w:type="dxa"/>
            <w:shd w:val="clear" w:color="auto" w:fill="B4C6E7" w:themeFill="accent1" w:themeFillTint="66"/>
          </w:tcPr>
          <w:p w14:paraId="0B3123B2" w14:textId="16404573" w:rsidR="000F1BF5" w:rsidRPr="00930A4E" w:rsidRDefault="000F1BF5" w:rsidP="00930A4E">
            <w:pPr>
              <w:contextualSpacing/>
              <w:jc w:val="center"/>
              <w:rPr>
                <w:rFonts w:ascii="Sylfaen" w:hAnsi="Sylfaen" w:cs="Arial"/>
                <w:bCs/>
                <w:sz w:val="24"/>
                <w:szCs w:val="24"/>
              </w:rPr>
            </w:pPr>
            <w:r w:rsidRPr="00930A4E">
              <w:rPr>
                <w:rFonts w:ascii="Sylfaen" w:hAnsi="Sylfaen" w:cs="Arial"/>
                <w:b/>
                <w:sz w:val="24"/>
                <w:szCs w:val="24"/>
              </w:rPr>
              <w:t>3. Terms of Delivery</w:t>
            </w:r>
          </w:p>
        </w:tc>
      </w:tr>
      <w:tr w:rsidR="000F1BF5" w14:paraId="493ACA82" w14:textId="77777777" w:rsidTr="0FEF72DE">
        <w:tc>
          <w:tcPr>
            <w:tcW w:w="4509" w:type="dxa"/>
          </w:tcPr>
          <w:p w14:paraId="7EC394F9" w14:textId="4E7E1C46" w:rsidR="000F1BF5" w:rsidRDefault="000F1BF5" w:rsidP="00930A4E">
            <w:pPr>
              <w:pStyle w:val="paragraph"/>
              <w:spacing w:before="0" w:beforeAutospacing="0" w:after="0" w:afterAutospacing="0"/>
              <w:textAlignment w:val="baseline"/>
            </w:pPr>
            <w:r w:rsidRPr="0060497A">
              <w:rPr>
                <w:rStyle w:val="normaltextrun"/>
                <w:rFonts w:ascii="Sylfaen" w:hAnsi="Sylfaen" w:cs="Arial"/>
                <w:bCs/>
              </w:rPr>
              <w:t xml:space="preserve">3.1. Ապրանքը առաքվում է </w:t>
            </w:r>
            <w:r w:rsidRPr="00AC2533">
              <w:rPr>
                <w:rStyle w:val="normaltextrun"/>
                <w:rFonts w:ascii="Sylfaen" w:hAnsi="Sylfaen" w:cs="Arial"/>
                <w:bCs/>
                <w:highlight w:val="yellow"/>
                <w:lang w:val="en-US"/>
              </w:rPr>
              <w:t>____________</w:t>
            </w:r>
            <w:r w:rsidRPr="0060497A">
              <w:rPr>
                <w:rStyle w:val="normaltextrun"/>
                <w:rFonts w:ascii="Sylfaen" w:hAnsi="Sylfaen" w:cs="Arial"/>
                <w:bCs/>
              </w:rPr>
              <w:t>մասնաբաժնով:</w:t>
            </w:r>
          </w:p>
        </w:tc>
        <w:tc>
          <w:tcPr>
            <w:tcW w:w="4510" w:type="dxa"/>
          </w:tcPr>
          <w:p w14:paraId="30370154" w14:textId="0A4E12AE" w:rsidR="000F1BF5" w:rsidRPr="00720437" w:rsidRDefault="000F1BF5" w:rsidP="00930A4E">
            <w:pPr>
              <w:rPr>
                <w:rFonts w:ascii="Sylfaen" w:hAnsi="Sylfaen" w:cs="Arial"/>
                <w:b/>
                <w:sz w:val="24"/>
                <w:szCs w:val="24"/>
              </w:rPr>
            </w:pPr>
            <w:r w:rsidRPr="0060497A">
              <w:rPr>
                <w:rStyle w:val="hps"/>
                <w:rFonts w:ascii="Sylfaen" w:hAnsi="Sylfaen" w:cs="Arial"/>
                <w:bCs/>
                <w:sz w:val="24"/>
                <w:szCs w:val="24"/>
              </w:rPr>
              <w:t>3.1. The Goods shall</w:t>
            </w:r>
            <w:r w:rsidRPr="0060497A">
              <w:rPr>
                <w:rFonts w:ascii="Sylfaen" w:hAnsi="Sylfaen" w:cs="Arial"/>
                <w:bCs/>
                <w:sz w:val="24"/>
                <w:szCs w:val="24"/>
              </w:rPr>
              <w:t xml:space="preserve"> </w:t>
            </w:r>
            <w:r w:rsidRPr="0060497A">
              <w:rPr>
                <w:rStyle w:val="hps"/>
                <w:rFonts w:ascii="Sylfaen" w:hAnsi="Sylfaen" w:cs="Arial"/>
                <w:bCs/>
                <w:sz w:val="24"/>
                <w:szCs w:val="24"/>
              </w:rPr>
              <w:t>be delivered</w:t>
            </w:r>
            <w:r w:rsidRPr="0060497A">
              <w:rPr>
                <w:rFonts w:ascii="Sylfaen" w:hAnsi="Sylfaen" w:cs="Arial"/>
                <w:bCs/>
                <w:sz w:val="24"/>
                <w:szCs w:val="24"/>
              </w:rPr>
              <w:t xml:space="preserve"> </w:t>
            </w:r>
            <w:r w:rsidRPr="0060497A">
              <w:rPr>
                <w:rStyle w:val="hps"/>
                <w:rFonts w:ascii="Sylfaen" w:hAnsi="Sylfaen" w:cs="Arial"/>
                <w:bCs/>
                <w:sz w:val="24"/>
                <w:szCs w:val="24"/>
              </w:rPr>
              <w:t xml:space="preserve">in </w:t>
            </w:r>
            <w:r w:rsidRPr="00AC2533">
              <w:rPr>
                <w:rStyle w:val="normaltextrun"/>
                <w:rFonts w:ascii="Sylfaen" w:hAnsi="Sylfaen" w:cs="Arial"/>
                <w:bCs/>
                <w:highlight w:val="yellow"/>
              </w:rPr>
              <w:t>____________</w:t>
            </w:r>
            <w:r w:rsidRPr="0060497A">
              <w:rPr>
                <w:rFonts w:ascii="Sylfaen" w:hAnsi="Sylfaen" w:cs="Arial"/>
                <w:bCs/>
                <w:sz w:val="24"/>
                <w:szCs w:val="24"/>
              </w:rPr>
              <w:t>delivery.</w:t>
            </w:r>
          </w:p>
        </w:tc>
      </w:tr>
      <w:tr w:rsidR="000F1BF5" w14:paraId="3D6F6EBF" w14:textId="77777777" w:rsidTr="0FEF72DE">
        <w:tc>
          <w:tcPr>
            <w:tcW w:w="4509" w:type="dxa"/>
          </w:tcPr>
          <w:p w14:paraId="6F77B2A4" w14:textId="6303586D" w:rsidR="000F1BF5" w:rsidRPr="00720437" w:rsidRDefault="000F1BF5" w:rsidP="00720437">
            <w:pPr>
              <w:pStyle w:val="paragraph"/>
              <w:spacing w:before="0" w:beforeAutospacing="0" w:after="0" w:afterAutospacing="0"/>
              <w:jc w:val="both"/>
              <w:textAlignment w:val="baseline"/>
              <w:rPr>
                <w:rFonts w:ascii="Sylfaen" w:hAnsi="Sylfaen" w:cs="Arial"/>
                <w:bCs/>
              </w:rPr>
            </w:pPr>
            <w:r w:rsidRPr="0060497A">
              <w:rPr>
                <w:rFonts w:ascii="Sylfaen" w:hAnsi="Sylfaen" w:cs="Arial Unicode"/>
                <w:bCs/>
              </w:rPr>
              <w:t xml:space="preserve">3.2 Մատակարարը պարտավորվում է Ապրանքը մատակարարել Գնորդին սույն Պայմանագրի երկկողմանի ստորագրման պահից  </w:t>
            </w:r>
            <w:r w:rsidRPr="00AE5EAE">
              <w:rPr>
                <w:rFonts w:ascii="Sylfaen" w:hAnsi="Sylfaen" w:cs="Sylfaen"/>
                <w:highlight w:val="yellow"/>
              </w:rPr>
              <w:t xml:space="preserve"> XXX,XXX</w:t>
            </w:r>
            <w:r w:rsidRPr="00AE5EAE">
              <w:rPr>
                <w:rFonts w:ascii="Sylfaen" w:hAnsi="Sylfaen" w:cs="Sylfaen"/>
              </w:rPr>
              <w:t xml:space="preserve"> </w:t>
            </w:r>
            <w:r w:rsidRPr="00DF6708">
              <w:rPr>
                <w:rFonts w:ascii="Sylfaen" w:hAnsi="Sylfaen" w:cs="Calibri"/>
              </w:rPr>
              <w:t>(</w:t>
            </w:r>
            <w:r w:rsidRPr="00DF6708">
              <w:rPr>
                <w:rFonts w:ascii="Sylfaen" w:hAnsi="Sylfaen" w:cs="Calibri"/>
                <w:highlight w:val="yellow"/>
              </w:rPr>
              <w:t>_____________</w:t>
            </w:r>
            <w:r w:rsidRPr="00DF6708">
              <w:rPr>
                <w:rFonts w:ascii="Sylfaen" w:hAnsi="Sylfaen" w:cs="Calibri"/>
              </w:rPr>
              <w:t xml:space="preserve">) </w:t>
            </w:r>
            <w:r w:rsidRPr="0060497A">
              <w:rPr>
                <w:rFonts w:ascii="Sylfaen" w:hAnsi="Sylfaen" w:cs="Arial Unicode"/>
                <w:bCs/>
              </w:rPr>
              <w:t xml:space="preserve">օրացույցային օրվա ընթացքում: </w:t>
            </w:r>
          </w:p>
        </w:tc>
        <w:tc>
          <w:tcPr>
            <w:tcW w:w="4510" w:type="dxa"/>
          </w:tcPr>
          <w:p w14:paraId="5E0D407A" w14:textId="29606D4E" w:rsidR="000F1BF5" w:rsidRPr="00720437" w:rsidRDefault="000F1BF5" w:rsidP="00720437">
            <w:pPr>
              <w:jc w:val="both"/>
              <w:rPr>
                <w:rFonts w:ascii="Sylfaen" w:hAnsi="Sylfaen" w:cs="Arial"/>
                <w:bCs/>
                <w:sz w:val="24"/>
                <w:szCs w:val="24"/>
              </w:rPr>
            </w:pPr>
            <w:r w:rsidRPr="0060497A">
              <w:rPr>
                <w:rFonts w:ascii="Sylfaen" w:hAnsi="Sylfaen" w:cs="Arial"/>
                <w:bCs/>
                <w:sz w:val="24"/>
                <w:szCs w:val="24"/>
              </w:rPr>
              <w:t xml:space="preserve">3.2 </w:t>
            </w:r>
            <w:r w:rsidRPr="0060497A">
              <w:rPr>
                <w:rFonts w:ascii="Sylfaen" w:eastAsia="Times New Roman" w:hAnsi="Sylfaen" w:cs="Times New Roman"/>
                <w:bCs/>
                <w:sz w:val="24"/>
                <w:szCs w:val="24"/>
              </w:rPr>
              <w:t>The Supplier is obliged to supply the Goods to the Buyer within</w:t>
            </w:r>
            <w:r w:rsidRPr="00AE5EAE">
              <w:rPr>
                <w:rFonts w:ascii="Sylfaen" w:hAnsi="Sylfaen" w:cs="Sylfaen"/>
                <w:sz w:val="24"/>
                <w:szCs w:val="24"/>
                <w:highlight w:val="yellow"/>
                <w:lang w:val="hy-AM"/>
              </w:rPr>
              <w:t xml:space="preserve"> XXX,XXX</w:t>
            </w:r>
            <w:r w:rsidRPr="00AE5EAE">
              <w:rPr>
                <w:rFonts w:ascii="Sylfaen" w:hAnsi="Sylfaen" w:cs="Sylfaen"/>
                <w:sz w:val="24"/>
                <w:szCs w:val="24"/>
                <w:lang w:val="hy-AM"/>
              </w:rPr>
              <w:t xml:space="preserve"> </w:t>
            </w:r>
            <w:r w:rsidRPr="00DF6708">
              <w:rPr>
                <w:rFonts w:ascii="Sylfaen" w:hAnsi="Sylfaen" w:cs="Calibri"/>
                <w:sz w:val="24"/>
                <w:szCs w:val="24"/>
                <w:lang w:val="hy-AM"/>
              </w:rPr>
              <w:t>(</w:t>
            </w:r>
            <w:r w:rsidRPr="00DF6708">
              <w:rPr>
                <w:rFonts w:ascii="Sylfaen" w:hAnsi="Sylfaen" w:cs="Calibri"/>
                <w:sz w:val="24"/>
                <w:szCs w:val="24"/>
                <w:highlight w:val="yellow"/>
                <w:lang w:val="hy-AM"/>
              </w:rPr>
              <w:t>_____________</w:t>
            </w:r>
            <w:r w:rsidRPr="00DF6708">
              <w:rPr>
                <w:rFonts w:ascii="Sylfaen" w:hAnsi="Sylfaen" w:cs="Calibri"/>
                <w:sz w:val="24"/>
                <w:szCs w:val="24"/>
                <w:lang w:val="hy-AM"/>
              </w:rPr>
              <w:t xml:space="preserve">) </w:t>
            </w:r>
            <w:r w:rsidRPr="0060497A">
              <w:rPr>
                <w:rFonts w:ascii="Sylfaen" w:eastAsia="Times New Roman" w:hAnsi="Sylfaen" w:cs="Times New Roman"/>
                <w:bCs/>
                <w:sz w:val="24"/>
                <w:szCs w:val="24"/>
              </w:rPr>
              <w:t>days upon bilateral signature of this Contract.</w:t>
            </w:r>
          </w:p>
        </w:tc>
      </w:tr>
      <w:tr w:rsidR="000F1BF5" w14:paraId="0BE9D08B" w14:textId="77777777" w:rsidTr="0FEF72DE">
        <w:tc>
          <w:tcPr>
            <w:tcW w:w="4509" w:type="dxa"/>
          </w:tcPr>
          <w:p w14:paraId="76F87AD6" w14:textId="17B3C681" w:rsidR="000F1BF5" w:rsidRDefault="000F1BF5" w:rsidP="00720437">
            <w:pPr>
              <w:jc w:val="both"/>
            </w:pPr>
            <w:r w:rsidRPr="0060497A">
              <w:rPr>
                <w:rFonts w:ascii="Sylfaen" w:eastAsia="Times New Roman" w:hAnsi="Sylfaen" w:cs="Arial Unicode"/>
                <w:bCs/>
                <w:sz w:val="24"/>
                <w:szCs w:val="24"/>
                <w:lang w:val="hy-AM"/>
              </w:rPr>
              <w:lastRenderedPageBreak/>
              <w:t>3.3 Ապրանքի նկատմամբ սեփականության իրավունքը և ռիսկերը Գնորդին են փոխանցվում Ընդունման-Հանձնման Ակտը ստորագրելու պահից:</w:t>
            </w:r>
          </w:p>
        </w:tc>
        <w:tc>
          <w:tcPr>
            <w:tcW w:w="4510" w:type="dxa"/>
          </w:tcPr>
          <w:p w14:paraId="358D61B3" w14:textId="497D1408" w:rsidR="000F1BF5" w:rsidRPr="00720437" w:rsidRDefault="000F1BF5" w:rsidP="00720437">
            <w:pPr>
              <w:jc w:val="both"/>
              <w:rPr>
                <w:rFonts w:ascii="Sylfaen" w:hAnsi="Sylfaen" w:cs="Arial"/>
                <w:bCs/>
                <w:sz w:val="24"/>
                <w:szCs w:val="24"/>
              </w:rPr>
            </w:pPr>
            <w:r w:rsidRPr="0060497A">
              <w:rPr>
                <w:rFonts w:ascii="Sylfaen" w:eastAsia="Times New Roman" w:hAnsi="Sylfaen" w:cs="Times New Roman"/>
                <w:bCs/>
                <w:sz w:val="24"/>
                <w:szCs w:val="24"/>
              </w:rPr>
              <w:t xml:space="preserve">3.3 The ownership rights and risks are passing to the Buyer upon signature of the Acceptance Protocol. </w:t>
            </w:r>
          </w:p>
        </w:tc>
      </w:tr>
      <w:tr w:rsidR="000F1BF5" w14:paraId="69D95D46" w14:textId="77777777" w:rsidTr="0FEF72DE">
        <w:tc>
          <w:tcPr>
            <w:tcW w:w="4509" w:type="dxa"/>
          </w:tcPr>
          <w:p w14:paraId="6B075D62" w14:textId="7C4F3DB1" w:rsidR="000F1BF5" w:rsidRDefault="000F1BF5" w:rsidP="00720437">
            <w:pPr>
              <w:jc w:val="both"/>
            </w:pPr>
            <w:r w:rsidRPr="0060497A">
              <w:rPr>
                <w:rFonts w:ascii="Sylfaen" w:eastAsia="Times New Roman" w:hAnsi="Sylfaen" w:cs="Times New Roman"/>
                <w:bCs/>
                <w:sz w:val="24"/>
                <w:szCs w:val="24"/>
                <w:lang w:val="hy-AM"/>
              </w:rPr>
              <w:t>3.4 Մատակարարը, Ապրանքը Գնորդին հանձնելիս, դրա հետ միաժամանակ Գնորդին  պետք է հանձնի նաև դրա պատկանելիքները, ինչպես նաև դրան վերաբերող բոլոր Փաստաթղթերը:</w:t>
            </w:r>
          </w:p>
        </w:tc>
        <w:tc>
          <w:tcPr>
            <w:tcW w:w="4510" w:type="dxa"/>
          </w:tcPr>
          <w:p w14:paraId="14966CD1" w14:textId="74BF2CAD" w:rsidR="000F1BF5" w:rsidRDefault="000F1BF5" w:rsidP="00720437">
            <w:pPr>
              <w:jc w:val="both"/>
            </w:pPr>
            <w:r w:rsidRPr="0060497A">
              <w:rPr>
                <w:rFonts w:ascii="Sylfaen" w:eastAsia="Times New Roman" w:hAnsi="Sylfaen" w:cs="Times New Roman"/>
                <w:bCs/>
                <w:sz w:val="24"/>
                <w:szCs w:val="24"/>
              </w:rPr>
              <w:t>3.4 The Supplier shall pass the Goods with all its accessories, as well as with all Documentation.</w:t>
            </w:r>
          </w:p>
        </w:tc>
      </w:tr>
      <w:tr w:rsidR="000F1BF5" w14:paraId="294D860B" w14:textId="77777777" w:rsidTr="0FEF72DE">
        <w:tc>
          <w:tcPr>
            <w:tcW w:w="4509" w:type="dxa"/>
          </w:tcPr>
          <w:p w14:paraId="5DAC2F6F" w14:textId="441B0D60" w:rsidR="000F1BF5" w:rsidRPr="0060497A" w:rsidRDefault="000F1BF5" w:rsidP="00720437">
            <w:pPr>
              <w:pStyle w:val="paragraph"/>
              <w:spacing w:before="0" w:beforeAutospacing="0" w:after="0" w:afterAutospacing="0"/>
              <w:jc w:val="both"/>
              <w:textAlignment w:val="baseline"/>
              <w:rPr>
                <w:rStyle w:val="normaltextrun"/>
                <w:rFonts w:ascii="Sylfaen" w:hAnsi="Sylfaen" w:cs="Arial"/>
                <w:bCs/>
              </w:rPr>
            </w:pPr>
            <w:r w:rsidRPr="0060497A">
              <w:rPr>
                <w:rStyle w:val="normaltextrun"/>
                <w:rFonts w:ascii="Sylfaen" w:hAnsi="Sylfaen" w:cs="Arial"/>
                <w:bCs/>
              </w:rPr>
              <w:t xml:space="preserve">3.5 </w:t>
            </w:r>
            <w:r w:rsidR="00930A4E">
              <w:rPr>
                <w:rStyle w:val="normaltextrun"/>
                <w:rFonts w:ascii="Sylfaen" w:hAnsi="Sylfaen" w:cs="Arial"/>
                <w:bCs/>
              </w:rPr>
              <w:t>Ապրանքը</w:t>
            </w:r>
            <w:r w:rsidRPr="0060497A">
              <w:rPr>
                <w:rStyle w:val="normaltextrun"/>
                <w:rFonts w:ascii="Sylfaen" w:hAnsi="Sylfaen" w:cs="Arial"/>
                <w:bCs/>
              </w:rPr>
              <w:t xml:space="preserve"> առաքվելու է հետևյալ հասցեով. </w:t>
            </w:r>
          </w:p>
          <w:p w14:paraId="31A4AEDC" w14:textId="77777777" w:rsidR="000F1BF5" w:rsidRPr="0060497A" w:rsidRDefault="000F1BF5" w:rsidP="00720437">
            <w:pPr>
              <w:pStyle w:val="paragraph"/>
              <w:spacing w:before="0" w:beforeAutospacing="0" w:after="0" w:afterAutospacing="0"/>
              <w:jc w:val="both"/>
              <w:textAlignment w:val="baseline"/>
              <w:rPr>
                <w:rStyle w:val="normaltextrun"/>
                <w:rFonts w:ascii="Sylfaen" w:hAnsi="Sylfaen" w:cs="Arial"/>
                <w:bCs/>
              </w:rPr>
            </w:pPr>
            <w:r w:rsidRPr="0060497A">
              <w:rPr>
                <w:rStyle w:val="normaltextrun"/>
                <w:rFonts w:ascii="Sylfaen" w:hAnsi="Sylfaen" w:cs="Arial"/>
                <w:bCs/>
              </w:rPr>
              <w:t xml:space="preserve">ՀՀ, ք. Գորիս, Տաթևացու 2, ՔոնթուրԳլոբալ Հիդրո Կասկադ  ՓԲԸ: </w:t>
            </w:r>
            <w:r>
              <w:rPr>
                <w:rStyle w:val="normaltextrun"/>
                <w:rFonts w:ascii="Sylfaen" w:hAnsi="Sylfaen" w:cs="Arial"/>
                <w:bCs/>
              </w:rPr>
              <w:br/>
            </w:r>
          </w:p>
          <w:p w14:paraId="52DC2DFB" w14:textId="6521D318" w:rsidR="000F1BF5" w:rsidRPr="004A494F" w:rsidRDefault="000F1BF5" w:rsidP="00720437">
            <w:pPr>
              <w:jc w:val="both"/>
              <w:rPr>
                <w:lang w:val="hy-AM"/>
              </w:rPr>
            </w:pPr>
          </w:p>
        </w:tc>
        <w:tc>
          <w:tcPr>
            <w:tcW w:w="4510" w:type="dxa"/>
          </w:tcPr>
          <w:p w14:paraId="2669EE9A" w14:textId="77777777" w:rsidR="000F1BF5" w:rsidRPr="0060497A" w:rsidRDefault="000F1BF5" w:rsidP="00720437">
            <w:pPr>
              <w:jc w:val="both"/>
              <w:rPr>
                <w:rStyle w:val="hps"/>
                <w:rFonts w:ascii="Sylfaen" w:hAnsi="Sylfaen" w:cs="Arial"/>
                <w:bCs/>
                <w:sz w:val="24"/>
                <w:szCs w:val="24"/>
              </w:rPr>
            </w:pPr>
            <w:r w:rsidRPr="0060497A">
              <w:rPr>
                <w:rStyle w:val="hps"/>
                <w:rFonts w:ascii="Sylfaen" w:hAnsi="Sylfaen" w:cs="Arial"/>
                <w:bCs/>
                <w:sz w:val="24"/>
                <w:szCs w:val="24"/>
              </w:rPr>
              <w:t>3.5 The Goods shall</w:t>
            </w:r>
            <w:r w:rsidRPr="0060497A">
              <w:rPr>
                <w:rStyle w:val="hps"/>
                <w:rFonts w:ascii="Sylfaen" w:hAnsi="Sylfaen"/>
                <w:bCs/>
                <w:sz w:val="24"/>
                <w:szCs w:val="24"/>
              </w:rPr>
              <w:t xml:space="preserve"> </w:t>
            </w:r>
            <w:r w:rsidRPr="0060497A">
              <w:rPr>
                <w:rStyle w:val="hps"/>
                <w:rFonts w:ascii="Sylfaen" w:hAnsi="Sylfaen" w:cs="Arial"/>
                <w:bCs/>
                <w:sz w:val="24"/>
                <w:szCs w:val="24"/>
              </w:rPr>
              <w:t>be delivered</w:t>
            </w:r>
            <w:r w:rsidRPr="0060497A">
              <w:rPr>
                <w:rStyle w:val="hps"/>
                <w:rFonts w:ascii="Sylfaen" w:hAnsi="Sylfaen"/>
                <w:bCs/>
                <w:sz w:val="24"/>
                <w:szCs w:val="24"/>
              </w:rPr>
              <w:t xml:space="preserve"> </w:t>
            </w:r>
            <w:r w:rsidRPr="0060497A">
              <w:rPr>
                <w:rStyle w:val="hps"/>
                <w:rFonts w:ascii="Sylfaen" w:hAnsi="Sylfaen" w:cs="Arial"/>
                <w:bCs/>
                <w:sz w:val="24"/>
                <w:szCs w:val="24"/>
              </w:rPr>
              <w:t>to the following address</w:t>
            </w:r>
            <w:r w:rsidRPr="0060497A">
              <w:rPr>
                <w:rStyle w:val="hps"/>
                <w:rFonts w:ascii="Sylfaen" w:hAnsi="Sylfaen"/>
                <w:bCs/>
                <w:sz w:val="24"/>
                <w:szCs w:val="24"/>
              </w:rPr>
              <w:t>:</w:t>
            </w:r>
            <w:r w:rsidRPr="0060497A">
              <w:rPr>
                <w:rStyle w:val="hps"/>
                <w:rFonts w:ascii="Sylfaen" w:hAnsi="Sylfaen" w:cs="Arial"/>
                <w:bCs/>
                <w:sz w:val="24"/>
                <w:szCs w:val="24"/>
              </w:rPr>
              <w:t xml:space="preserve"> Contour Global Hydro Cascade CJSC, 2 Tatevatsi Street, Goris, Armenia.</w:t>
            </w:r>
          </w:p>
          <w:p w14:paraId="63DCD112" w14:textId="15D4F93A" w:rsidR="000F1BF5" w:rsidRPr="00720437" w:rsidRDefault="000F1BF5" w:rsidP="00720437">
            <w:pPr>
              <w:jc w:val="both"/>
              <w:rPr>
                <w:rFonts w:ascii="Sylfaen" w:eastAsia="Times New Roman" w:hAnsi="Sylfaen" w:cs="Times New Roman"/>
                <w:bCs/>
                <w:sz w:val="24"/>
                <w:szCs w:val="24"/>
              </w:rPr>
            </w:pPr>
          </w:p>
        </w:tc>
      </w:tr>
      <w:tr w:rsidR="000F1BF5" w14:paraId="6FD854C2" w14:textId="77777777" w:rsidTr="0FEF72DE">
        <w:tc>
          <w:tcPr>
            <w:tcW w:w="4509" w:type="dxa"/>
          </w:tcPr>
          <w:p w14:paraId="1E1C1A0E" w14:textId="7FDCDB32" w:rsidR="000F1BF5" w:rsidRPr="00930A4E" w:rsidRDefault="000F1BF5" w:rsidP="00930A4E">
            <w:pPr>
              <w:jc w:val="both"/>
              <w:rPr>
                <w:rStyle w:val="normaltextrun"/>
                <w:rFonts w:ascii="Sylfaen" w:eastAsia="Times New Roman" w:hAnsi="Sylfaen" w:cs="Arial"/>
                <w:bCs/>
                <w:noProof/>
                <w:sz w:val="24"/>
                <w:szCs w:val="24"/>
                <w:lang w:val="hy-AM" w:eastAsia="bg-BG"/>
              </w:rPr>
            </w:pPr>
            <w:r w:rsidRPr="00930A4E">
              <w:rPr>
                <w:rStyle w:val="normaltextrun"/>
                <w:rFonts w:ascii="Sylfaen" w:eastAsia="Times New Roman" w:hAnsi="Sylfaen" w:cs="Arial"/>
                <w:bCs/>
                <w:noProof/>
                <w:sz w:val="24"/>
                <w:szCs w:val="24"/>
                <w:lang w:val="hy-AM" w:eastAsia="bg-BG"/>
              </w:rPr>
              <w:t xml:space="preserve">3.6 Մատակարարը պարտավորվում է տեղեկացնել </w:t>
            </w:r>
            <w:r w:rsidR="008C0C5D">
              <w:rPr>
                <w:rStyle w:val="normaltextrun"/>
                <w:rFonts w:ascii="Sylfaen" w:eastAsia="Times New Roman" w:hAnsi="Sylfaen" w:cs="Arial"/>
                <w:bCs/>
                <w:noProof/>
                <w:sz w:val="24"/>
                <w:szCs w:val="24"/>
                <w:lang w:val="hy-AM" w:eastAsia="bg-BG"/>
              </w:rPr>
              <w:t>Գնորդ</w:t>
            </w:r>
            <w:r w:rsidRPr="00930A4E">
              <w:rPr>
                <w:rStyle w:val="normaltextrun"/>
                <w:rFonts w:ascii="Sylfaen" w:eastAsia="Times New Roman" w:hAnsi="Sylfaen" w:cs="Arial"/>
                <w:bCs/>
                <w:noProof/>
                <w:sz w:val="24"/>
                <w:szCs w:val="24"/>
                <w:lang w:val="hy-AM" w:eastAsia="bg-BG"/>
              </w:rPr>
              <w:t>ին առաքման ամսաթվի մասին առաքումից առնվազն մեկ օր առաջ հետևյալ էլեկտրոնային հասցեով. aram.melkumyan@contourglobal.com:</w:t>
            </w:r>
          </w:p>
        </w:tc>
        <w:tc>
          <w:tcPr>
            <w:tcW w:w="4510" w:type="dxa"/>
          </w:tcPr>
          <w:p w14:paraId="37205E8F" w14:textId="6A307DE2" w:rsidR="000F1BF5" w:rsidRPr="00930A4E" w:rsidRDefault="000F1BF5" w:rsidP="00930A4E">
            <w:pPr>
              <w:jc w:val="both"/>
              <w:rPr>
                <w:rStyle w:val="normaltextrun"/>
                <w:rFonts w:ascii="Sylfaen" w:eastAsia="Times New Roman" w:hAnsi="Sylfaen" w:cs="Arial"/>
                <w:bCs/>
                <w:noProof/>
                <w:sz w:val="24"/>
                <w:szCs w:val="24"/>
                <w:lang w:val="hy-AM" w:eastAsia="bg-BG"/>
              </w:rPr>
            </w:pPr>
            <w:r w:rsidRPr="00930A4E">
              <w:rPr>
                <w:rStyle w:val="normaltextrun"/>
                <w:rFonts w:ascii="Sylfaen" w:eastAsia="Times New Roman" w:hAnsi="Sylfaen"/>
                <w:noProof/>
                <w:sz w:val="24"/>
                <w:szCs w:val="24"/>
                <w:lang w:val="hy-AM" w:eastAsia="bg-BG"/>
              </w:rPr>
              <w:t xml:space="preserve">3.6 The Supplier shall notify the Buyer of the delivery date no later than one day prior to the day of delivery to the following email: </w:t>
            </w:r>
            <w:r w:rsidRPr="00930A4E">
              <w:rPr>
                <w:rStyle w:val="normaltextrun"/>
                <w:rFonts w:ascii="Sylfaen" w:eastAsia="Times New Roman" w:hAnsi="Sylfaen" w:cs="Arial"/>
                <w:bCs/>
                <w:noProof/>
                <w:sz w:val="24"/>
                <w:szCs w:val="24"/>
                <w:lang w:val="hy-AM" w:eastAsia="bg-BG"/>
              </w:rPr>
              <w:t xml:space="preserve"> aram.melkumyan@contourglobal.com:</w:t>
            </w:r>
          </w:p>
        </w:tc>
      </w:tr>
      <w:tr w:rsidR="000F1BF5" w14:paraId="431A8CD2" w14:textId="77777777" w:rsidTr="00930A4E">
        <w:tc>
          <w:tcPr>
            <w:tcW w:w="4509" w:type="dxa"/>
            <w:shd w:val="clear" w:color="auto" w:fill="B4C6E7" w:themeFill="accent1" w:themeFillTint="66"/>
          </w:tcPr>
          <w:p w14:paraId="59389B40" w14:textId="7152A4AE" w:rsidR="000F1BF5" w:rsidRPr="00720437" w:rsidRDefault="000F1BF5" w:rsidP="00930A4E">
            <w:pPr>
              <w:pStyle w:val="paragraph"/>
              <w:spacing w:before="0" w:beforeAutospacing="0" w:after="0" w:afterAutospacing="0"/>
              <w:jc w:val="center"/>
              <w:textAlignment w:val="baseline"/>
              <w:rPr>
                <w:rFonts w:ascii="Sylfaen" w:hAnsi="Sylfaen"/>
                <w:bCs/>
                <w:lang w:val="en-US"/>
              </w:rPr>
            </w:pPr>
            <w:r>
              <w:rPr>
                <w:rFonts w:ascii="Sylfaen" w:hAnsi="Sylfaen" w:cs="Arial Unicode"/>
                <w:b/>
              </w:rPr>
              <w:t xml:space="preserve">4. </w:t>
            </w:r>
            <w:r w:rsidRPr="004B5175">
              <w:rPr>
                <w:rFonts w:ascii="Sylfaen" w:hAnsi="Sylfaen" w:cs="Arial Unicode"/>
                <w:b/>
              </w:rPr>
              <w:t>Ընդունում</w:t>
            </w:r>
          </w:p>
        </w:tc>
        <w:tc>
          <w:tcPr>
            <w:tcW w:w="4510" w:type="dxa"/>
            <w:shd w:val="clear" w:color="auto" w:fill="B4C6E7" w:themeFill="accent1" w:themeFillTint="66"/>
          </w:tcPr>
          <w:p w14:paraId="6BA8BAFE" w14:textId="1C6DF266" w:rsidR="000F1BF5" w:rsidRPr="00720437" w:rsidRDefault="000F1BF5" w:rsidP="00930A4E">
            <w:pPr>
              <w:pStyle w:val="paragraph"/>
              <w:spacing w:before="0" w:beforeAutospacing="0" w:after="0" w:afterAutospacing="0"/>
              <w:jc w:val="center"/>
              <w:textAlignment w:val="baseline"/>
              <w:rPr>
                <w:rFonts w:ascii="Sylfaen" w:hAnsi="Sylfaen"/>
                <w:bCs/>
                <w:lang w:val="en-US"/>
              </w:rPr>
            </w:pPr>
            <w:r w:rsidRPr="004B5175">
              <w:rPr>
                <w:rFonts w:ascii="Sylfaen" w:hAnsi="Sylfaen"/>
                <w:b/>
              </w:rPr>
              <w:t>4</w:t>
            </w:r>
            <w:r w:rsidRPr="0060497A">
              <w:rPr>
                <w:rFonts w:ascii="Sylfaen" w:hAnsi="Sylfaen"/>
                <w:bCs/>
              </w:rPr>
              <w:t xml:space="preserve">. </w:t>
            </w:r>
            <w:r w:rsidRPr="004B5175">
              <w:rPr>
                <w:rFonts w:ascii="Sylfaen" w:hAnsi="Sylfaen"/>
                <w:b/>
              </w:rPr>
              <w:t>Acceptance</w:t>
            </w:r>
          </w:p>
        </w:tc>
      </w:tr>
      <w:tr w:rsidR="000F1BF5" w14:paraId="3A960151" w14:textId="77777777" w:rsidTr="0FEF72DE">
        <w:tc>
          <w:tcPr>
            <w:tcW w:w="4509" w:type="dxa"/>
          </w:tcPr>
          <w:p w14:paraId="6C993984" w14:textId="28155C8E" w:rsidR="000F1BF5" w:rsidRDefault="000F1BF5" w:rsidP="00930A4E">
            <w:pPr>
              <w:jc w:val="both"/>
            </w:pPr>
            <w:r w:rsidRPr="0060497A">
              <w:rPr>
                <w:rFonts w:ascii="Sylfaen" w:eastAsia="Times New Roman" w:hAnsi="Sylfaen" w:cs="Arial Unicode"/>
                <w:bCs/>
                <w:sz w:val="24"/>
                <w:szCs w:val="24"/>
                <w:lang w:val="hy-AM"/>
              </w:rPr>
              <w:t xml:space="preserve">4.1 Ընդունման-Հանձնման Ակտը  ստորագրվում է Գնորդի կողմից, եթե Ապրանքը առաքվել է պատշաճ և ամբողջությամբ Հավելված 2-ին համապատասխան, ներառյալ բոլոր հայտնաբերված Թերությունների վերացումը: </w:t>
            </w:r>
          </w:p>
        </w:tc>
        <w:tc>
          <w:tcPr>
            <w:tcW w:w="4510" w:type="dxa"/>
          </w:tcPr>
          <w:p w14:paraId="4D406601" w14:textId="64AAF35A" w:rsidR="000F1BF5" w:rsidRDefault="000F1BF5" w:rsidP="005C44C9">
            <w:pPr>
              <w:tabs>
                <w:tab w:val="left" w:pos="345"/>
              </w:tabs>
              <w:contextualSpacing/>
              <w:jc w:val="both"/>
            </w:pPr>
            <w:r w:rsidRPr="0060497A">
              <w:rPr>
                <w:rFonts w:ascii="Sylfaen" w:eastAsia="Times New Roman" w:hAnsi="Sylfaen" w:cs="Times New Roman"/>
                <w:bCs/>
                <w:sz w:val="24"/>
                <w:szCs w:val="24"/>
              </w:rPr>
              <w:t>4.1 Acceptance Protocol shall be signed by the Buyer if the Goods are delivered properly and in full in compliance with Annex 2, including elimination of all discovered Deficiencies.</w:t>
            </w:r>
          </w:p>
        </w:tc>
      </w:tr>
      <w:tr w:rsidR="000F1BF5" w14:paraId="23CA3FBE" w14:textId="77777777" w:rsidTr="0FEF72DE">
        <w:tc>
          <w:tcPr>
            <w:tcW w:w="4509" w:type="dxa"/>
          </w:tcPr>
          <w:p w14:paraId="27BD48CF" w14:textId="6B8066A2" w:rsidR="000F1BF5" w:rsidRDefault="000F1BF5" w:rsidP="00720437">
            <w:pPr>
              <w:jc w:val="both"/>
            </w:pPr>
            <w:r w:rsidRPr="0060497A">
              <w:rPr>
                <w:rFonts w:ascii="Sylfaen" w:eastAsia="Times New Roman" w:hAnsi="Sylfaen" w:cs="Arial Unicode"/>
                <w:bCs/>
                <w:sz w:val="24"/>
                <w:szCs w:val="24"/>
                <w:lang w:val="hy-AM"/>
              </w:rPr>
              <w:t>4.2 Ապրանքների ընդունումը չի սահմանափակում Գնորդի իրավունքները երաշխիքային սպասարկման հետ կապված:</w:t>
            </w:r>
          </w:p>
        </w:tc>
        <w:tc>
          <w:tcPr>
            <w:tcW w:w="4510" w:type="dxa"/>
          </w:tcPr>
          <w:p w14:paraId="4CA3B2DF" w14:textId="77777777" w:rsidR="000F1BF5" w:rsidRPr="0060497A" w:rsidRDefault="000F1BF5" w:rsidP="00720437">
            <w:pPr>
              <w:contextualSpacing/>
              <w:jc w:val="both"/>
              <w:rPr>
                <w:rFonts w:ascii="Sylfaen" w:eastAsia="Times New Roman" w:hAnsi="Sylfaen" w:cs="Times New Roman"/>
                <w:bCs/>
                <w:sz w:val="24"/>
                <w:szCs w:val="24"/>
              </w:rPr>
            </w:pPr>
            <w:r w:rsidRPr="0060497A">
              <w:rPr>
                <w:rFonts w:ascii="Sylfaen" w:eastAsia="Times New Roman" w:hAnsi="Sylfaen" w:cs="Times New Roman"/>
                <w:bCs/>
                <w:sz w:val="24"/>
                <w:szCs w:val="24"/>
              </w:rPr>
              <w:t>4.2 The acceptance of the Goods shall be without prejudice to warranty rights of the Buyer under this Contract.</w:t>
            </w:r>
          </w:p>
          <w:p w14:paraId="239EF283" w14:textId="37EE50EF" w:rsidR="000F1BF5" w:rsidRPr="00720437" w:rsidRDefault="000F1BF5" w:rsidP="00720437">
            <w:pPr>
              <w:tabs>
                <w:tab w:val="left" w:pos="345"/>
              </w:tabs>
              <w:ind w:left="-9" w:firstLine="9"/>
              <w:contextualSpacing/>
              <w:jc w:val="both"/>
              <w:rPr>
                <w:rFonts w:ascii="Sylfaen" w:eastAsia="Times New Roman" w:hAnsi="Sylfaen" w:cs="Times New Roman"/>
                <w:bCs/>
                <w:sz w:val="24"/>
                <w:szCs w:val="24"/>
              </w:rPr>
            </w:pPr>
          </w:p>
        </w:tc>
      </w:tr>
      <w:tr w:rsidR="000F1BF5" w14:paraId="6F1790C1" w14:textId="77777777" w:rsidTr="0FEF72DE">
        <w:tc>
          <w:tcPr>
            <w:tcW w:w="4509" w:type="dxa"/>
          </w:tcPr>
          <w:p w14:paraId="20FC1FB0" w14:textId="2D6C99B9" w:rsidR="000F1BF5" w:rsidRPr="005C44C9" w:rsidRDefault="000F1BF5" w:rsidP="00720437">
            <w:pPr>
              <w:jc w:val="both"/>
              <w:rPr>
                <w:rFonts w:ascii="Sylfaen" w:eastAsia="Times New Roman" w:hAnsi="Sylfaen" w:cs="Arial Unicode"/>
                <w:bCs/>
                <w:sz w:val="24"/>
                <w:szCs w:val="24"/>
                <w:lang w:val="hy-AM"/>
              </w:rPr>
            </w:pPr>
            <w:r w:rsidRPr="005C44C9">
              <w:rPr>
                <w:rFonts w:ascii="Sylfaen" w:eastAsia="Times New Roman" w:hAnsi="Sylfaen" w:cs="Arial Unicode"/>
                <w:bCs/>
                <w:sz w:val="24"/>
                <w:szCs w:val="24"/>
                <w:lang w:val="hy-AM"/>
              </w:rPr>
              <w:t xml:space="preserve">4.3 </w:t>
            </w:r>
            <w:r w:rsidRPr="005C44C9">
              <w:rPr>
                <w:rFonts w:ascii="Sylfaen" w:eastAsia="Times New Roman" w:hAnsi="Sylfaen" w:cs="Arial Unicode"/>
                <w:bCs/>
                <w:sz w:val="24"/>
                <w:szCs w:val="24"/>
                <w:lang w:val="hy-AM"/>
              </w:rPr>
              <w:tab/>
              <w:t>Այն դեպքում, երբ Ապրանքի ստուգման արդյունքում հայտնաբերվում են Թերություններ, Կողմերը կնքում են Թերությունների համատեղ ակտ:</w:t>
            </w:r>
            <w:r w:rsidRPr="005C44C9">
              <w:rPr>
                <w:rFonts w:ascii="Sylfaen" w:eastAsia="Times New Roman" w:hAnsi="Sylfaen" w:cs="Arial Unicode"/>
                <w:bCs/>
                <w:sz w:val="24"/>
                <w:szCs w:val="24"/>
                <w:lang w:val="hy-AM"/>
              </w:rPr>
              <w:tab/>
              <w:t>Թերությունները հայտնաբերելու դեպքում Գնորդը կարող է</w:t>
            </w:r>
            <w:r w:rsidRPr="005C44C9">
              <w:rPr>
                <w:rFonts w:eastAsia="Times New Roman" w:cs="Arial Unicode"/>
                <w:sz w:val="24"/>
                <w:szCs w:val="24"/>
                <w:lang w:val="hy-AM"/>
              </w:rPr>
              <w:t xml:space="preserve"> </w:t>
            </w:r>
            <w:r w:rsidRPr="005C44C9">
              <w:rPr>
                <w:rFonts w:ascii="Sylfaen" w:eastAsia="Times New Roman" w:hAnsi="Sylfaen" w:cs="Arial Unicode"/>
                <w:bCs/>
                <w:sz w:val="24"/>
                <w:szCs w:val="24"/>
                <w:lang w:val="hy-AM"/>
              </w:rPr>
              <w:t xml:space="preserve">Մատակարարից պահանջել ողջամիտ ժամկետում, բայց ոչ ավել քան 15 օրվա ընթացքում անհատույց </w:t>
            </w:r>
            <w:r w:rsidRPr="005C44C9">
              <w:rPr>
                <w:rFonts w:ascii="Sylfaen" w:eastAsia="Times New Roman" w:hAnsi="Sylfaen" w:cs="Arial Unicode"/>
                <w:bCs/>
                <w:sz w:val="24"/>
                <w:szCs w:val="24"/>
                <w:lang w:val="hy-AM"/>
              </w:rPr>
              <w:lastRenderedPageBreak/>
              <w:t>վերացնելու Ապրանքի Թերությունները կամ պահանջել փոխարինել Թերությամբ Ապրանքը նոր Ապրանքով և/կամ պահանջել համաչափորեն նվազեցնել Ապրանքի գինը և/կամ Թերությունների վերացումը Մատակարարի հաշվին կամ Ապրանքի առաքումը հանձնարարել այլ անձանց:</w:t>
            </w:r>
          </w:p>
        </w:tc>
        <w:tc>
          <w:tcPr>
            <w:tcW w:w="4510" w:type="dxa"/>
          </w:tcPr>
          <w:p w14:paraId="0358573E" w14:textId="54829455" w:rsidR="000F1BF5" w:rsidRDefault="000F1BF5" w:rsidP="005C44C9">
            <w:pPr>
              <w:jc w:val="both"/>
            </w:pPr>
            <w:r w:rsidRPr="0060497A">
              <w:rPr>
                <w:rFonts w:ascii="Sylfaen" w:eastAsia="Times New Roman" w:hAnsi="Sylfaen" w:cs="Times New Roman"/>
                <w:bCs/>
                <w:sz w:val="24"/>
                <w:szCs w:val="24"/>
              </w:rPr>
              <w:lastRenderedPageBreak/>
              <w:t xml:space="preserve">4.3 If during acceptance of Goods any Deficiencies are discovered, mutual deficiencies act should be executed. In that case the Buyer is entitled at its discretion to require elimination of the Deficiencies or replacement of the Goods with Deficiencies within a reasonable term, but not more that within 15 days and/or to require proportional reduction of the price </w:t>
            </w:r>
            <w:r w:rsidRPr="0060497A">
              <w:rPr>
                <w:rFonts w:ascii="Sylfaen" w:eastAsia="Times New Roman" w:hAnsi="Sylfaen" w:cs="Times New Roman"/>
                <w:bCs/>
                <w:sz w:val="24"/>
                <w:szCs w:val="24"/>
              </w:rPr>
              <w:lastRenderedPageBreak/>
              <w:t>of the Goods and/or assign the elimination of the Deficiencies or delivery of the Goods to third persons at the cost of Supplier.</w:t>
            </w:r>
          </w:p>
        </w:tc>
      </w:tr>
      <w:tr w:rsidR="000F1BF5" w14:paraId="2160C25F" w14:textId="77777777" w:rsidTr="0FEF72DE">
        <w:tc>
          <w:tcPr>
            <w:tcW w:w="4509" w:type="dxa"/>
          </w:tcPr>
          <w:p w14:paraId="761934E5" w14:textId="2E056E1E" w:rsidR="000F1BF5" w:rsidRDefault="000F1BF5" w:rsidP="00720437">
            <w:pPr>
              <w:pStyle w:val="paragraph"/>
              <w:spacing w:before="0" w:beforeAutospacing="0" w:after="0" w:afterAutospacing="0"/>
              <w:jc w:val="both"/>
              <w:textAlignment w:val="baseline"/>
            </w:pPr>
            <w:r w:rsidRPr="0060497A">
              <w:rPr>
                <w:rStyle w:val="hps"/>
                <w:rFonts w:ascii="Sylfaen" w:hAnsi="Sylfaen" w:cs="Arial"/>
                <w:bCs/>
              </w:rPr>
              <w:lastRenderedPageBreak/>
              <w:t xml:space="preserve">4.4 </w:t>
            </w:r>
            <w:r w:rsidRPr="0060497A">
              <w:rPr>
                <w:rStyle w:val="hps"/>
                <w:rFonts w:ascii="Sylfaen" w:hAnsi="Sylfaen" w:cs="Arial"/>
                <w:bCs/>
              </w:rPr>
              <w:tab/>
              <w:t>Թերությունները վերացնելուց հետո Ապրանքի ստուգումը և ընդունումը իրականացվում է նույն կարգով, ինչպես  սկզբնական մատակարարման ընդունումը:</w:t>
            </w:r>
          </w:p>
        </w:tc>
        <w:tc>
          <w:tcPr>
            <w:tcW w:w="4510" w:type="dxa"/>
          </w:tcPr>
          <w:p w14:paraId="400F2DE7" w14:textId="3AA07317" w:rsidR="000F1BF5" w:rsidRPr="00720437" w:rsidRDefault="000F1BF5" w:rsidP="00720437">
            <w:pPr>
              <w:tabs>
                <w:tab w:val="num" w:pos="0"/>
              </w:tabs>
              <w:contextualSpacing/>
              <w:jc w:val="both"/>
              <w:rPr>
                <w:rFonts w:ascii="Sylfaen" w:eastAsia="Times New Roman" w:hAnsi="Sylfaen" w:cs="Times New Roman"/>
                <w:bCs/>
                <w:sz w:val="24"/>
                <w:szCs w:val="24"/>
              </w:rPr>
            </w:pPr>
            <w:r w:rsidRPr="0060497A">
              <w:rPr>
                <w:rFonts w:ascii="Sylfaen" w:eastAsia="Times New Roman" w:hAnsi="Sylfaen" w:cs="Times New Roman"/>
                <w:bCs/>
                <w:sz w:val="24"/>
                <w:szCs w:val="24"/>
              </w:rPr>
              <w:t>4.4 After the elimination of the Deficiencies the acceptance is made in the same way as for the initial delivery.</w:t>
            </w:r>
          </w:p>
        </w:tc>
      </w:tr>
      <w:tr w:rsidR="000F1BF5" w14:paraId="4ED2B875" w14:textId="77777777" w:rsidTr="0FEF72DE">
        <w:tc>
          <w:tcPr>
            <w:tcW w:w="4509" w:type="dxa"/>
          </w:tcPr>
          <w:p w14:paraId="180D8CFB" w14:textId="2500F8A6" w:rsidR="000F1BF5" w:rsidRDefault="000F1BF5" w:rsidP="00720437">
            <w:pPr>
              <w:pStyle w:val="paragraph"/>
              <w:spacing w:before="0" w:beforeAutospacing="0" w:after="0" w:afterAutospacing="0"/>
              <w:jc w:val="both"/>
              <w:textAlignment w:val="baseline"/>
            </w:pPr>
            <w:r w:rsidRPr="0060497A">
              <w:rPr>
                <w:rStyle w:val="hps"/>
                <w:rFonts w:ascii="Sylfaen" w:hAnsi="Sylfaen" w:cs="Arial"/>
                <w:bCs/>
              </w:rPr>
              <w:t>4.5.</w:t>
            </w:r>
            <w:r w:rsidRPr="0060497A">
              <w:rPr>
                <w:rStyle w:val="hps"/>
                <w:rFonts w:ascii="Sylfaen" w:hAnsi="Sylfaen" w:cs="Arial"/>
                <w:bCs/>
              </w:rPr>
              <w:tab/>
              <w:t xml:space="preserve">Եթե մատակարարված Ապրանքի մի մասն է Թերությամբ, Գնորդն իրավունք ունի ընդունել միայն այն Ապրանքը, որը չունի Թերություններ: </w:t>
            </w:r>
          </w:p>
        </w:tc>
        <w:tc>
          <w:tcPr>
            <w:tcW w:w="4510" w:type="dxa"/>
          </w:tcPr>
          <w:p w14:paraId="5AE6442F" w14:textId="46B9F4F7" w:rsidR="000F1BF5" w:rsidRPr="00720437" w:rsidRDefault="000F1BF5" w:rsidP="00720437">
            <w:pPr>
              <w:tabs>
                <w:tab w:val="num" w:pos="0"/>
              </w:tabs>
              <w:contextualSpacing/>
              <w:jc w:val="both"/>
              <w:rPr>
                <w:rFonts w:ascii="Sylfaen" w:eastAsia="Times New Roman" w:hAnsi="Sylfaen" w:cs="Times New Roman"/>
                <w:bCs/>
                <w:sz w:val="24"/>
                <w:szCs w:val="24"/>
              </w:rPr>
            </w:pPr>
            <w:r w:rsidRPr="0060497A">
              <w:rPr>
                <w:rFonts w:ascii="Sylfaen" w:eastAsia="Times New Roman" w:hAnsi="Sylfaen" w:cs="Times New Roman"/>
                <w:bCs/>
                <w:sz w:val="24"/>
                <w:szCs w:val="24"/>
              </w:rPr>
              <w:t xml:space="preserve">4.5 If only part of the Goods is with Deficiencies, the Buyer is entitled to accept only the Goods which are without Deficiencies. </w:t>
            </w:r>
          </w:p>
        </w:tc>
      </w:tr>
      <w:tr w:rsidR="000F1BF5" w14:paraId="551EED89" w14:textId="77777777" w:rsidTr="0FEF72DE">
        <w:tc>
          <w:tcPr>
            <w:tcW w:w="4509" w:type="dxa"/>
          </w:tcPr>
          <w:p w14:paraId="04FB443D" w14:textId="3FE6C99B" w:rsidR="000F1BF5" w:rsidRPr="00720437" w:rsidRDefault="000F1BF5" w:rsidP="00720437">
            <w:pPr>
              <w:pStyle w:val="paragraph"/>
              <w:spacing w:before="0" w:beforeAutospacing="0" w:after="0" w:afterAutospacing="0"/>
              <w:jc w:val="both"/>
              <w:textAlignment w:val="baseline"/>
            </w:pPr>
            <w:r w:rsidRPr="0060497A">
              <w:rPr>
                <w:rStyle w:val="hps"/>
                <w:rFonts w:ascii="Sylfaen" w:hAnsi="Sylfaen" w:cs="Arial"/>
                <w:bCs/>
              </w:rPr>
              <w:t>4.6.</w:t>
            </w:r>
            <w:r w:rsidRPr="0060497A">
              <w:rPr>
                <w:rStyle w:val="hps"/>
                <w:rFonts w:ascii="Sylfaen" w:hAnsi="Sylfaen" w:cs="Arial"/>
                <w:bCs/>
              </w:rPr>
              <w:tab/>
              <w:t xml:space="preserve">Ապրանքից հրաժարվելու դեպքում, դրա համար սույն Պայմանագրով վճարվելիք գումարը ենթակա չէ վճարման, իսկ վճարված լինելու դեպքում ենթակա է վերադարձման ողջամիտ ժամկետում, բայց ոչ ավելի քան Գնորդի կողմից այդպիսի պահանջ ներկայացնելու պահից 10 (տաս) օրվա ընթացքում: Հրաժարված Ապրանքի հետ կապված ծախսերը և ռիսկերը կրում է Մատակարարը: Մատակարարը պարտավոր է իր հաշվին և պատասխանատվությամբ ետ վերցնել այդպիսի Ապրանքը: </w:t>
            </w:r>
          </w:p>
        </w:tc>
        <w:tc>
          <w:tcPr>
            <w:tcW w:w="4510" w:type="dxa"/>
          </w:tcPr>
          <w:p w14:paraId="36758292" w14:textId="54DEB995" w:rsidR="000F1BF5" w:rsidRDefault="000F1BF5" w:rsidP="00720437">
            <w:pPr>
              <w:autoSpaceDE w:val="0"/>
              <w:autoSpaceDN w:val="0"/>
              <w:adjustRightInd w:val="0"/>
              <w:contextualSpacing/>
              <w:jc w:val="both"/>
            </w:pPr>
            <w:r w:rsidRPr="0060497A">
              <w:rPr>
                <w:rFonts w:ascii="Sylfaen" w:eastAsia="Times New Roman" w:hAnsi="Sylfaen" w:cs="Times New Roman"/>
                <w:bCs/>
                <w:sz w:val="24"/>
                <w:szCs w:val="24"/>
              </w:rPr>
              <w:t>4.6 In case the Buyer rejects the Goods, the price will then not be due for payment. The payments that the Supplier may possibly have already received for the rejected Goods must be refunded to the Buyer within 10 (ten) days upon receipt of the request of the Buyer. The cost and risks incurred in relation to such rejected Goods shall be borne by the Supplier. The Supplier at its own cost and liability must take the rejected Goods back.</w:t>
            </w:r>
          </w:p>
        </w:tc>
      </w:tr>
      <w:tr w:rsidR="000F1BF5" w14:paraId="4D541820" w14:textId="77777777" w:rsidTr="0FEF72DE">
        <w:tc>
          <w:tcPr>
            <w:tcW w:w="4509" w:type="dxa"/>
          </w:tcPr>
          <w:p w14:paraId="1E8B7A16" w14:textId="4AEA356F" w:rsidR="000F1BF5" w:rsidRPr="00720437" w:rsidRDefault="000F1BF5" w:rsidP="00720437">
            <w:pPr>
              <w:pStyle w:val="paragraph"/>
              <w:spacing w:before="0" w:beforeAutospacing="0" w:after="0" w:afterAutospacing="0"/>
              <w:jc w:val="both"/>
              <w:textAlignment w:val="baseline"/>
            </w:pPr>
            <w:r w:rsidRPr="0060497A">
              <w:rPr>
                <w:rStyle w:val="hps"/>
                <w:rFonts w:ascii="Sylfaen" w:hAnsi="Sylfaen" w:cs="Arial"/>
                <w:bCs/>
              </w:rPr>
              <w:t>4.7.</w:t>
            </w:r>
            <w:r w:rsidRPr="0060497A">
              <w:rPr>
                <w:rStyle w:val="hps"/>
                <w:rFonts w:ascii="Sylfaen" w:hAnsi="Sylfaen" w:cs="Arial"/>
                <w:bCs/>
              </w:rPr>
              <w:tab/>
              <w:t>Այն դեպքում, երբ Թերություն ունեցող Ապրանքի համար Գնորդը պահանջում է Թերությունների վերացում կամ Ապրանքի փոխարինում պատշաճ Ապրանքով, այդպիսի Ապրանքի համար վճարումը չի կատարվում մինչև դրանց պատշաճ  մատակարարումը Մատակարարի կողմից և ընդունումը Գնորդի կողմից:</w:t>
            </w:r>
          </w:p>
        </w:tc>
        <w:tc>
          <w:tcPr>
            <w:tcW w:w="4510" w:type="dxa"/>
          </w:tcPr>
          <w:p w14:paraId="67D7653F" w14:textId="1BF93D23" w:rsidR="000F1BF5" w:rsidRPr="00720437" w:rsidRDefault="000F1BF5" w:rsidP="00720437">
            <w:pPr>
              <w:numPr>
                <w:ilvl w:val="1"/>
                <w:numId w:val="3"/>
              </w:numPr>
              <w:tabs>
                <w:tab w:val="clear" w:pos="480"/>
                <w:tab w:val="num" w:pos="0"/>
              </w:tabs>
              <w:autoSpaceDE w:val="0"/>
              <w:autoSpaceDN w:val="0"/>
              <w:adjustRightInd w:val="0"/>
              <w:ind w:left="0"/>
              <w:contextualSpacing/>
              <w:jc w:val="both"/>
              <w:rPr>
                <w:rFonts w:ascii="Sylfaen" w:eastAsia="Times New Roman" w:hAnsi="Sylfaen" w:cs="Times New Roman"/>
                <w:bCs/>
                <w:sz w:val="24"/>
                <w:szCs w:val="24"/>
              </w:rPr>
            </w:pPr>
            <w:r w:rsidRPr="0060497A">
              <w:rPr>
                <w:rFonts w:ascii="Sylfaen" w:eastAsia="Times New Roman" w:hAnsi="Sylfaen" w:cs="Times New Roman"/>
                <w:bCs/>
                <w:sz w:val="24"/>
                <w:szCs w:val="24"/>
              </w:rPr>
              <w:t>4.7 In the event for the Goods with Deficiencies the Buyer requests elimination of Deficiencies or replacement of the Goods with Deficiencies with proper Goods, the payment for such Goods shall not be made until the Goods with Deficiencies are properly delivered by the Supplier and accepted by the Buyer.</w:t>
            </w:r>
          </w:p>
        </w:tc>
      </w:tr>
      <w:tr w:rsidR="000F1BF5" w14:paraId="09C33316" w14:textId="77777777" w:rsidTr="0098396F">
        <w:tc>
          <w:tcPr>
            <w:tcW w:w="4509" w:type="dxa"/>
            <w:shd w:val="clear" w:color="auto" w:fill="B4C6E7" w:themeFill="accent1" w:themeFillTint="66"/>
          </w:tcPr>
          <w:p w14:paraId="2E2E4F3B" w14:textId="002B62E7" w:rsidR="000F1BF5" w:rsidRPr="00720437" w:rsidRDefault="0098396F" w:rsidP="0098396F">
            <w:pPr>
              <w:pStyle w:val="paragraph"/>
              <w:spacing w:before="0" w:beforeAutospacing="0" w:after="0" w:afterAutospacing="0"/>
              <w:jc w:val="center"/>
              <w:textAlignment w:val="baseline"/>
              <w:rPr>
                <w:rFonts w:ascii="Sylfaen" w:hAnsi="Sylfaen" w:cs="Arial"/>
                <w:bCs/>
              </w:rPr>
            </w:pPr>
            <w:r>
              <w:rPr>
                <w:rStyle w:val="hps"/>
                <w:rFonts w:ascii="Sylfaen" w:hAnsi="Sylfaen" w:cs="Arial"/>
                <w:b/>
              </w:rPr>
              <w:t>5</w:t>
            </w:r>
            <w:r>
              <w:rPr>
                <w:rStyle w:val="hps"/>
                <w:rFonts w:cs="Arial"/>
                <w:b/>
              </w:rPr>
              <w:t xml:space="preserve">․ </w:t>
            </w:r>
            <w:r w:rsidR="000F1BF5" w:rsidRPr="004B5175">
              <w:rPr>
                <w:rStyle w:val="hps"/>
                <w:rFonts w:ascii="Sylfaen" w:hAnsi="Sylfaen" w:cs="Arial"/>
                <w:b/>
              </w:rPr>
              <w:t>Երաշխիքային Ժամկետ</w:t>
            </w:r>
          </w:p>
        </w:tc>
        <w:tc>
          <w:tcPr>
            <w:tcW w:w="4510" w:type="dxa"/>
            <w:shd w:val="clear" w:color="auto" w:fill="B4C6E7" w:themeFill="accent1" w:themeFillTint="66"/>
          </w:tcPr>
          <w:p w14:paraId="41A24879" w14:textId="0D7BB287" w:rsidR="000F1BF5" w:rsidRPr="00720437" w:rsidRDefault="000F1BF5" w:rsidP="0098396F">
            <w:pPr>
              <w:autoSpaceDE w:val="0"/>
              <w:autoSpaceDN w:val="0"/>
              <w:adjustRightInd w:val="0"/>
              <w:contextualSpacing/>
              <w:jc w:val="center"/>
              <w:rPr>
                <w:rFonts w:ascii="Sylfaen" w:eastAsia="Times New Roman" w:hAnsi="Sylfaen" w:cs="Times New Roman"/>
                <w:bCs/>
                <w:sz w:val="24"/>
                <w:szCs w:val="24"/>
              </w:rPr>
            </w:pPr>
            <w:r w:rsidRPr="004B5175">
              <w:rPr>
                <w:rFonts w:ascii="Sylfaen" w:hAnsi="Sylfaen" w:cs="Arial"/>
                <w:b/>
                <w:sz w:val="24"/>
                <w:szCs w:val="24"/>
              </w:rPr>
              <w:t>5.</w:t>
            </w:r>
            <w:r>
              <w:rPr>
                <w:rFonts w:ascii="Sylfaen" w:hAnsi="Sylfaen" w:cs="Arial"/>
                <w:b/>
                <w:sz w:val="24"/>
                <w:szCs w:val="24"/>
              </w:rPr>
              <w:t xml:space="preserve"> </w:t>
            </w:r>
            <w:r w:rsidRPr="004B5175">
              <w:rPr>
                <w:rFonts w:ascii="Sylfaen" w:hAnsi="Sylfaen" w:cs="Arial"/>
                <w:b/>
                <w:sz w:val="24"/>
                <w:szCs w:val="24"/>
              </w:rPr>
              <w:t>Warranty Period</w:t>
            </w:r>
          </w:p>
        </w:tc>
      </w:tr>
      <w:tr w:rsidR="000F1BF5" w14:paraId="2CE837F3" w14:textId="77777777" w:rsidTr="0FEF72DE">
        <w:tc>
          <w:tcPr>
            <w:tcW w:w="4509" w:type="dxa"/>
          </w:tcPr>
          <w:p w14:paraId="208B8067" w14:textId="5434F6DC" w:rsidR="000F1BF5" w:rsidRDefault="000F1BF5" w:rsidP="0098396F">
            <w:pPr>
              <w:pStyle w:val="paragraph"/>
              <w:spacing w:before="0" w:beforeAutospacing="0" w:after="0" w:afterAutospacing="0"/>
              <w:jc w:val="both"/>
              <w:textAlignment w:val="baseline"/>
            </w:pPr>
            <w:r w:rsidRPr="0060497A">
              <w:rPr>
                <w:rStyle w:val="hps"/>
                <w:rFonts w:ascii="Sylfaen" w:hAnsi="Sylfaen" w:cs="Arial"/>
                <w:bCs/>
              </w:rPr>
              <w:lastRenderedPageBreak/>
              <w:t xml:space="preserve">5.1. Սույն պայմանագրի առարկա հանդիսացող Ապրանքի երաշխիքային ժամկետը կազմում է --- ամիս՝ սկսած </w:t>
            </w:r>
            <w:r w:rsidR="008C0C5D">
              <w:rPr>
                <w:rStyle w:val="hps"/>
                <w:rFonts w:ascii="Sylfaen" w:hAnsi="Sylfaen" w:cs="Arial"/>
                <w:bCs/>
              </w:rPr>
              <w:t>Գնորդ</w:t>
            </w:r>
            <w:r w:rsidRPr="0060497A">
              <w:rPr>
                <w:rStyle w:val="hps"/>
                <w:rFonts w:ascii="Sylfaen" w:hAnsi="Sylfaen" w:cs="Arial"/>
                <w:bCs/>
              </w:rPr>
              <w:t xml:space="preserve">ի կողմից ապրանքն ընդունելու և </w:t>
            </w:r>
            <w:r w:rsidRPr="0060497A">
              <w:rPr>
                <w:rFonts w:ascii="Sylfaen" w:hAnsi="Sylfaen" w:cs="Arial Unicode"/>
                <w:bCs/>
              </w:rPr>
              <w:t xml:space="preserve">Ընդունման-Հանձնման Ակտը Գնորդի կողմից  ստորագրման </w:t>
            </w:r>
            <w:r w:rsidRPr="0060497A">
              <w:rPr>
                <w:rStyle w:val="hps"/>
                <w:rFonts w:ascii="Sylfaen" w:hAnsi="Sylfaen" w:cs="Arial"/>
                <w:bCs/>
              </w:rPr>
              <w:t>ամսաթվից:</w:t>
            </w:r>
          </w:p>
        </w:tc>
        <w:tc>
          <w:tcPr>
            <w:tcW w:w="4510" w:type="dxa"/>
          </w:tcPr>
          <w:p w14:paraId="22C9A5BE" w14:textId="454BF283" w:rsidR="000F1BF5" w:rsidRDefault="000F1BF5" w:rsidP="0098396F">
            <w:pPr>
              <w:jc w:val="both"/>
            </w:pPr>
            <w:r w:rsidRPr="0060497A">
              <w:rPr>
                <w:rFonts w:ascii="Sylfaen" w:hAnsi="Sylfaen" w:cs="Arial"/>
                <w:bCs/>
                <w:sz w:val="24"/>
                <w:szCs w:val="24"/>
              </w:rPr>
              <w:t>5.1 The warranty period of the delivered Goods subject to this Contract shall be --- month from the date of acceptance of the Goods and signature of the Acceptance Protocol by the Buyer.</w:t>
            </w:r>
          </w:p>
        </w:tc>
      </w:tr>
      <w:tr w:rsidR="000F1BF5" w14:paraId="6A7C66AD" w14:textId="77777777" w:rsidTr="0FEF72DE">
        <w:tc>
          <w:tcPr>
            <w:tcW w:w="4509" w:type="dxa"/>
          </w:tcPr>
          <w:p w14:paraId="63B73B85" w14:textId="2695B692" w:rsidR="000F1BF5" w:rsidRPr="0098396F" w:rsidRDefault="000F1BF5" w:rsidP="0098396F">
            <w:pPr>
              <w:pStyle w:val="paragraph"/>
              <w:spacing w:before="0" w:beforeAutospacing="0" w:after="0" w:afterAutospacing="0"/>
              <w:jc w:val="both"/>
              <w:textAlignment w:val="baseline"/>
              <w:rPr>
                <w:rStyle w:val="hps"/>
                <w:rFonts w:ascii="Sylfaen" w:hAnsi="Sylfaen" w:cs="Arial"/>
                <w:bCs/>
              </w:rPr>
            </w:pPr>
            <w:r w:rsidRPr="0060497A">
              <w:rPr>
                <w:rStyle w:val="hps"/>
                <w:rFonts w:ascii="Sylfaen" w:hAnsi="Sylfaen" w:cs="Arial"/>
                <w:bCs/>
              </w:rPr>
              <w:t xml:space="preserve">5.2 </w:t>
            </w:r>
            <w:r w:rsidRPr="0060497A">
              <w:rPr>
                <w:rStyle w:val="hps"/>
                <w:rFonts w:ascii="Sylfaen" w:hAnsi="Sylfaen" w:cs="Arial"/>
                <w:bCs/>
              </w:rPr>
              <w:tab/>
              <w:t xml:space="preserve">Երաշխիքային ժամկետի ընթացքում Մատակարարը պարտավոր է ` </w:t>
            </w:r>
            <w:ins w:id="0" w:author="Arman Petrosyan" w:date="2022-08-19T11:35:00Z">
              <w:r w:rsidR="001B7FE9" w:rsidRPr="001B7FE9">
                <w:rPr>
                  <w:rStyle w:val="hps"/>
                  <w:rFonts w:ascii="Sylfaen" w:hAnsi="Sylfaen" w:cs="Arial"/>
                  <w:bCs/>
                </w:rPr>
                <w:t>5տ եղանավոր ամբարձիչ</w:t>
              </w:r>
              <w:r w:rsidR="001B7FE9">
                <w:rPr>
                  <w:rStyle w:val="hps"/>
                  <w:rFonts w:ascii="Sylfaen" w:hAnsi="Sylfaen" w:cs="Arial"/>
                  <w:bCs/>
                </w:rPr>
                <w:t>ի</w:t>
              </w:r>
              <w:r w:rsidR="001B7FE9">
                <w:rPr>
                  <w:rStyle w:val="hps"/>
                  <w:rFonts w:cs="Arial"/>
                  <w:bCs/>
                </w:rPr>
                <w:t xml:space="preserve"> սպասարկումը իրականացնել Սյունիքի մարզու</w:t>
              </w:r>
            </w:ins>
            <w:ins w:id="1" w:author="Arman Petrosyan" w:date="2022-08-19T11:36:00Z">
              <w:r w:rsidR="001B7FE9">
                <w:rPr>
                  <w:rStyle w:val="hps"/>
                  <w:rFonts w:cs="Arial"/>
                  <w:bCs/>
                </w:rPr>
                <w:t xml:space="preserve">մ կամ Երևան քաղաքում։ </w:t>
              </w:r>
            </w:ins>
          </w:p>
        </w:tc>
        <w:tc>
          <w:tcPr>
            <w:tcW w:w="4510" w:type="dxa"/>
          </w:tcPr>
          <w:p w14:paraId="077339C8" w14:textId="4DFD2EA9" w:rsidR="000F1BF5" w:rsidRPr="0098396F" w:rsidRDefault="000F1BF5" w:rsidP="0098396F">
            <w:pPr>
              <w:pStyle w:val="paragraph"/>
              <w:spacing w:before="0" w:beforeAutospacing="0" w:after="0" w:afterAutospacing="0"/>
              <w:jc w:val="both"/>
              <w:textAlignment w:val="baseline"/>
              <w:rPr>
                <w:rStyle w:val="hps"/>
              </w:rPr>
            </w:pPr>
            <w:r w:rsidRPr="0060497A">
              <w:rPr>
                <w:rStyle w:val="hps"/>
                <w:rFonts w:ascii="Sylfaen" w:hAnsi="Sylfaen" w:cs="Arial"/>
                <w:bCs/>
              </w:rPr>
              <w:t>5.2</w:t>
            </w:r>
            <w:r w:rsidRPr="0098396F">
              <w:rPr>
                <w:rStyle w:val="hps"/>
              </w:rPr>
              <w:t xml:space="preserve"> </w:t>
            </w:r>
            <w:r w:rsidRPr="0098396F">
              <w:rPr>
                <w:rStyle w:val="hps"/>
                <w:rFonts w:cs="Arial"/>
              </w:rPr>
              <w:t>Within Warranty Period the Supplier is obliged to:</w:t>
            </w:r>
            <w:ins w:id="2" w:author="Arman Petrosyan" w:date="2022-08-19T11:52:00Z">
              <w:r w:rsidR="003D57A6">
                <w:rPr>
                  <w:rStyle w:val="hps"/>
                  <w:rFonts w:cs="Arial"/>
                </w:rPr>
                <w:t xml:space="preserve"> </w:t>
              </w:r>
              <w:r w:rsidR="003D57A6">
                <w:rPr>
                  <w:rStyle w:val="hps"/>
                  <w:rFonts w:cs="Arial"/>
                  <w:lang w:val="en-US"/>
                </w:rPr>
                <w:t>t</w:t>
              </w:r>
              <w:r w:rsidR="003D57A6" w:rsidRPr="003D57A6">
                <w:rPr>
                  <w:rStyle w:val="hps"/>
                  <w:rFonts w:cs="Arial"/>
                </w:rPr>
                <w:t xml:space="preserve">o carry out maintenance of the 5t </w:t>
              </w:r>
              <w:r w:rsidR="003D57A6">
                <w:rPr>
                  <w:rStyle w:val="hps"/>
                  <w:rFonts w:cs="Arial"/>
                  <w:lang w:val="en-US"/>
                </w:rPr>
                <w:t xml:space="preserve">forllift </w:t>
              </w:r>
            </w:ins>
            <w:ins w:id="3" w:author="Arman Petrosyan" w:date="2022-08-19T11:53:00Z">
              <w:r w:rsidR="003D57A6">
                <w:rPr>
                  <w:rStyle w:val="hps"/>
                  <w:rFonts w:cs="Arial"/>
                  <w:lang w:val="en-US"/>
                </w:rPr>
                <w:t>truck</w:t>
              </w:r>
            </w:ins>
            <w:ins w:id="4" w:author="Arman Petrosyan" w:date="2022-08-19T11:52:00Z">
              <w:r w:rsidR="003D57A6">
                <w:rPr>
                  <w:rStyle w:val="hps"/>
                  <w:rFonts w:cs="Arial"/>
                  <w:lang w:val="en-US"/>
                </w:rPr>
                <w:t xml:space="preserve"> </w:t>
              </w:r>
              <w:r w:rsidR="003D57A6" w:rsidRPr="003D57A6">
                <w:rPr>
                  <w:rStyle w:val="hps"/>
                  <w:rFonts w:cs="Arial"/>
                </w:rPr>
                <w:t xml:space="preserve"> in Syunik region or Yerevan city.</w:t>
              </w:r>
            </w:ins>
          </w:p>
        </w:tc>
      </w:tr>
      <w:tr w:rsidR="000F1BF5" w14:paraId="3192E045" w14:textId="77777777" w:rsidTr="0FEF72DE">
        <w:tc>
          <w:tcPr>
            <w:tcW w:w="4509" w:type="dxa"/>
          </w:tcPr>
          <w:p w14:paraId="417BDD74" w14:textId="007ED847" w:rsidR="000F1BF5" w:rsidRDefault="000F1BF5" w:rsidP="00720437">
            <w:pPr>
              <w:pStyle w:val="paragraph"/>
              <w:spacing w:before="0" w:beforeAutospacing="0" w:after="0" w:afterAutospacing="0"/>
              <w:jc w:val="both"/>
              <w:textAlignment w:val="baseline"/>
            </w:pPr>
            <w:r w:rsidRPr="0060497A">
              <w:rPr>
                <w:rStyle w:val="hps"/>
                <w:rFonts w:ascii="Sylfaen" w:hAnsi="Sylfaen" w:cs="Arial"/>
                <w:bCs/>
              </w:rPr>
              <w:t>5.2.1.</w:t>
            </w:r>
            <w:r w:rsidRPr="0060497A">
              <w:rPr>
                <w:rStyle w:val="hps"/>
                <w:rFonts w:ascii="Sylfaen" w:hAnsi="Sylfaen" w:cs="Arial"/>
                <w:bCs/>
              </w:rPr>
              <w:tab/>
              <w:t>վերացնել Ապրանքի կամ դրա բաղկացուցիչ մասի/մասերի ցանկացած տեսակի, ձևի, բնույթի Թերություն.</w:t>
            </w:r>
          </w:p>
        </w:tc>
        <w:tc>
          <w:tcPr>
            <w:tcW w:w="4510" w:type="dxa"/>
          </w:tcPr>
          <w:p w14:paraId="47EB867A" w14:textId="1A0CE16F" w:rsidR="000F1BF5" w:rsidRPr="00720437" w:rsidRDefault="000F1BF5" w:rsidP="00720437">
            <w:pPr>
              <w:jc w:val="both"/>
              <w:rPr>
                <w:rFonts w:ascii="Sylfaen" w:eastAsia="Times New Roman" w:hAnsi="Sylfaen" w:cs="Times New Roman"/>
                <w:bCs/>
                <w:sz w:val="24"/>
                <w:szCs w:val="24"/>
              </w:rPr>
            </w:pPr>
            <w:r w:rsidRPr="0060497A">
              <w:rPr>
                <w:rFonts w:ascii="Sylfaen" w:eastAsia="Times New Roman" w:hAnsi="Sylfaen" w:cs="Times New Roman"/>
                <w:bCs/>
                <w:sz w:val="24"/>
                <w:szCs w:val="24"/>
              </w:rPr>
              <w:t>5.2.1 eliminate Deficiencies of any kind, nature, form of the Goods or of any part thereof;</w:t>
            </w:r>
          </w:p>
        </w:tc>
      </w:tr>
      <w:tr w:rsidR="000F1BF5" w14:paraId="438DAFFF" w14:textId="77777777" w:rsidTr="0FEF72DE">
        <w:tc>
          <w:tcPr>
            <w:tcW w:w="4509" w:type="dxa"/>
          </w:tcPr>
          <w:p w14:paraId="6AB28AC2" w14:textId="24C0A32D" w:rsidR="000F1BF5" w:rsidRPr="00720437" w:rsidRDefault="000F1BF5" w:rsidP="00720437">
            <w:pPr>
              <w:pStyle w:val="paragraph"/>
              <w:spacing w:before="0" w:beforeAutospacing="0" w:after="0" w:afterAutospacing="0"/>
              <w:jc w:val="both"/>
              <w:textAlignment w:val="baseline"/>
              <w:rPr>
                <w:rFonts w:ascii="Sylfaen" w:hAnsi="Sylfaen" w:cs="Arial"/>
                <w:bCs/>
              </w:rPr>
            </w:pPr>
            <w:r w:rsidRPr="0060497A">
              <w:rPr>
                <w:rStyle w:val="hps"/>
                <w:rFonts w:ascii="Sylfaen" w:hAnsi="Sylfaen" w:cs="Arial"/>
                <w:bCs/>
              </w:rPr>
              <w:t>5.2.2.</w:t>
            </w:r>
            <w:r w:rsidRPr="0060497A">
              <w:rPr>
                <w:rStyle w:val="hps"/>
                <w:rFonts w:ascii="Sylfaen" w:hAnsi="Sylfaen" w:cs="Arial"/>
                <w:bCs/>
              </w:rPr>
              <w:tab/>
              <w:t>իրականացնել անսարք Ապրանքի  կամ դրա բաղկացուցիչ մասի/մասերի փոխարինումը պատշաճ որակի նույն Ապրանքով.</w:t>
            </w:r>
          </w:p>
        </w:tc>
        <w:tc>
          <w:tcPr>
            <w:tcW w:w="4510" w:type="dxa"/>
          </w:tcPr>
          <w:p w14:paraId="5E82308E" w14:textId="08878B10" w:rsidR="000F1BF5" w:rsidRPr="00720437" w:rsidRDefault="000F1BF5" w:rsidP="00720437">
            <w:pPr>
              <w:contextualSpacing/>
              <w:jc w:val="both"/>
              <w:rPr>
                <w:rFonts w:ascii="Sylfaen" w:eastAsia="Times New Roman" w:hAnsi="Sylfaen" w:cs="Times New Roman"/>
                <w:bCs/>
                <w:sz w:val="24"/>
                <w:szCs w:val="24"/>
              </w:rPr>
            </w:pPr>
            <w:r w:rsidRPr="0060497A">
              <w:rPr>
                <w:rFonts w:ascii="Sylfaen" w:eastAsia="Times New Roman" w:hAnsi="Sylfaen" w:cs="Times New Roman"/>
                <w:bCs/>
                <w:sz w:val="24"/>
                <w:szCs w:val="24"/>
              </w:rPr>
              <w:t>5.2.2 perform repair or replacement of the defective Goods or of any part thereof with the same Goods of proper quality;</w:t>
            </w:r>
          </w:p>
        </w:tc>
      </w:tr>
      <w:tr w:rsidR="000F1BF5" w14:paraId="7C050D74" w14:textId="77777777" w:rsidTr="0FEF72DE">
        <w:tc>
          <w:tcPr>
            <w:tcW w:w="4509" w:type="dxa"/>
          </w:tcPr>
          <w:p w14:paraId="289406B1" w14:textId="77777777" w:rsidR="000F1BF5" w:rsidRPr="0060497A" w:rsidRDefault="000F1BF5" w:rsidP="00720437">
            <w:pPr>
              <w:pStyle w:val="paragraph"/>
              <w:spacing w:before="0" w:beforeAutospacing="0" w:after="0" w:afterAutospacing="0"/>
              <w:jc w:val="both"/>
              <w:textAlignment w:val="baseline"/>
              <w:rPr>
                <w:rStyle w:val="hps"/>
                <w:rFonts w:ascii="Sylfaen" w:hAnsi="Sylfaen" w:cs="Arial"/>
                <w:bCs/>
              </w:rPr>
            </w:pPr>
            <w:r w:rsidRPr="0060497A">
              <w:rPr>
                <w:rStyle w:val="hps"/>
                <w:rFonts w:ascii="Sylfaen" w:hAnsi="Sylfaen" w:cs="Arial"/>
                <w:bCs/>
              </w:rPr>
              <w:t>5.2.3.</w:t>
            </w:r>
            <w:r w:rsidRPr="0060497A">
              <w:rPr>
                <w:rStyle w:val="hps"/>
                <w:rFonts w:ascii="Sylfaen" w:hAnsi="Sylfaen" w:cs="Arial"/>
                <w:bCs/>
              </w:rPr>
              <w:tab/>
              <w:t>իր հաշվին իրականացնել Ապրանքի կամ դրա այն մասի/մասերի փոխարինումը, որը  ճանաչվել է թերի Գնորդի կողմից:</w:t>
            </w:r>
          </w:p>
          <w:p w14:paraId="2DA59F82" w14:textId="52EEA746" w:rsidR="000F1BF5" w:rsidRPr="00720437" w:rsidRDefault="000F1BF5" w:rsidP="00720437">
            <w:pPr>
              <w:pStyle w:val="paragraph"/>
              <w:spacing w:before="0" w:beforeAutospacing="0" w:after="0" w:afterAutospacing="0"/>
              <w:jc w:val="both"/>
              <w:textAlignment w:val="baseline"/>
              <w:rPr>
                <w:rFonts w:ascii="Sylfaen" w:hAnsi="Sylfaen" w:cs="Arial"/>
                <w:bCs/>
              </w:rPr>
            </w:pPr>
          </w:p>
        </w:tc>
        <w:tc>
          <w:tcPr>
            <w:tcW w:w="4510" w:type="dxa"/>
          </w:tcPr>
          <w:p w14:paraId="45E4F7D9" w14:textId="6C6CAD99" w:rsidR="000F1BF5" w:rsidRPr="00720437" w:rsidRDefault="000F1BF5" w:rsidP="00720437">
            <w:pPr>
              <w:contextualSpacing/>
              <w:jc w:val="both"/>
              <w:rPr>
                <w:rFonts w:ascii="Sylfaen" w:eastAsia="Times New Roman" w:hAnsi="Sylfaen" w:cs="Times New Roman"/>
                <w:bCs/>
                <w:sz w:val="24"/>
                <w:szCs w:val="24"/>
              </w:rPr>
            </w:pPr>
            <w:r w:rsidRPr="0060497A">
              <w:rPr>
                <w:rFonts w:ascii="Sylfaen" w:eastAsia="Times New Roman" w:hAnsi="Sylfaen" w:cs="Times New Roman"/>
                <w:bCs/>
                <w:sz w:val="24"/>
                <w:szCs w:val="24"/>
              </w:rPr>
              <w:t>5.2.3 perform at its own expenses the repair of the Goods or any part thereof which has been proven to be defective by the Buyer.</w:t>
            </w:r>
          </w:p>
        </w:tc>
      </w:tr>
      <w:tr w:rsidR="000F1BF5" w14:paraId="1FAC5867" w14:textId="77777777" w:rsidTr="0FEF72DE">
        <w:tc>
          <w:tcPr>
            <w:tcW w:w="4509" w:type="dxa"/>
          </w:tcPr>
          <w:p w14:paraId="23F22709" w14:textId="204CAAEA" w:rsidR="000F1BF5" w:rsidRPr="0098396F" w:rsidRDefault="000F1BF5" w:rsidP="0098396F">
            <w:pPr>
              <w:jc w:val="both"/>
              <w:rPr>
                <w:rStyle w:val="hps"/>
                <w:rFonts w:ascii="Sylfaen" w:eastAsia="Times New Roman" w:hAnsi="Sylfaen" w:cs="Arial"/>
                <w:bCs/>
                <w:noProof/>
                <w:sz w:val="24"/>
                <w:szCs w:val="24"/>
                <w:lang w:val="hy-AM" w:eastAsia="bg-BG"/>
              </w:rPr>
            </w:pPr>
            <w:r w:rsidRPr="0098396F">
              <w:rPr>
                <w:rStyle w:val="hps"/>
                <w:rFonts w:ascii="Sylfaen" w:eastAsia="Times New Roman" w:hAnsi="Sylfaen" w:cs="Arial"/>
                <w:bCs/>
                <w:noProof/>
                <w:sz w:val="24"/>
                <w:szCs w:val="24"/>
                <w:lang w:val="hy-AM" w:eastAsia="bg-BG"/>
              </w:rPr>
              <w:t>5.3.</w:t>
            </w:r>
            <w:r w:rsidRPr="0098396F">
              <w:rPr>
                <w:rStyle w:val="hps"/>
                <w:rFonts w:ascii="Sylfaen" w:eastAsia="Times New Roman" w:hAnsi="Sylfaen" w:cs="Arial"/>
                <w:bCs/>
                <w:noProof/>
                <w:sz w:val="24"/>
                <w:szCs w:val="24"/>
                <w:lang w:val="hy-AM" w:eastAsia="bg-BG"/>
              </w:rPr>
              <w:tab/>
              <w:t xml:space="preserve">Թերություն ունեցող Ապրանքի կամ դրա բաղկացուցիչ մասի/մասերի Երաշխիքային Ժամկետը երկարաձգվում է այն ժամանակով, որի ընթացքում Ապրանքը կամ դրա բաղկացուցիչ մասը/մասերը չի կարող օգտագործվել դրանում հայտնաբերված Թերությունների պատճառով: Փոխարինված Ապրանքի կամ դրա մասի համար սահմանվում է նույն չափով Երաշխիքային Ժամկետ, ինչ սկզբնական Ապրանքի համար` հաշվարկված սույն Պայմանագրով սկզբնական Ապրանքի համար սահմանված կարգով: </w:t>
            </w:r>
          </w:p>
        </w:tc>
        <w:tc>
          <w:tcPr>
            <w:tcW w:w="4510" w:type="dxa"/>
          </w:tcPr>
          <w:p w14:paraId="1BD04323" w14:textId="5F87063C" w:rsidR="000F1BF5" w:rsidRPr="0098396F" w:rsidRDefault="000F1BF5" w:rsidP="0098396F">
            <w:pPr>
              <w:tabs>
                <w:tab w:val="num" w:pos="1350"/>
              </w:tabs>
              <w:contextualSpacing/>
              <w:jc w:val="both"/>
              <w:rPr>
                <w:rStyle w:val="hps"/>
                <w:rFonts w:ascii="Sylfaen" w:eastAsia="Times New Roman" w:hAnsi="Sylfaen" w:cs="Arial"/>
                <w:bCs/>
                <w:noProof/>
                <w:sz w:val="24"/>
                <w:szCs w:val="24"/>
                <w:lang w:val="hy-AM" w:eastAsia="bg-BG"/>
              </w:rPr>
            </w:pPr>
            <w:r w:rsidRPr="0098396F">
              <w:rPr>
                <w:rStyle w:val="hps"/>
                <w:rFonts w:ascii="Sylfaen" w:eastAsia="Times New Roman" w:hAnsi="Sylfaen" w:cs="Arial"/>
                <w:bCs/>
                <w:noProof/>
                <w:sz w:val="24"/>
                <w:szCs w:val="24"/>
                <w:lang w:val="hy-AM" w:eastAsia="bg-BG"/>
              </w:rPr>
              <w:t xml:space="preserve">5.3 The Warranty Period of the Goods with Deficiencies or of any part(s) thereof is prolonged for the period within which the Goods cannot be used due to discovered Deficiencies. The Warranty Period for the replaced Goods or of any part(s) thereof shall be the same as for original Goods calculated as set forth in this Contract for the initial Goods. </w:t>
            </w:r>
          </w:p>
        </w:tc>
      </w:tr>
      <w:tr w:rsidR="000F1BF5" w14:paraId="4A9F8AB8" w14:textId="77777777" w:rsidTr="0FEF72DE">
        <w:tc>
          <w:tcPr>
            <w:tcW w:w="4509" w:type="dxa"/>
          </w:tcPr>
          <w:p w14:paraId="31C83438" w14:textId="5A30D2BB" w:rsidR="000F1BF5" w:rsidRDefault="000F1BF5" w:rsidP="00720437">
            <w:pPr>
              <w:pStyle w:val="paragraph"/>
              <w:spacing w:before="0" w:beforeAutospacing="0" w:after="0" w:afterAutospacing="0"/>
              <w:jc w:val="both"/>
              <w:textAlignment w:val="baseline"/>
            </w:pPr>
            <w:r w:rsidRPr="0060497A">
              <w:rPr>
                <w:rStyle w:val="hps"/>
                <w:rFonts w:ascii="Sylfaen" w:hAnsi="Sylfaen" w:cs="Arial"/>
                <w:bCs/>
              </w:rPr>
              <w:t>5.4</w:t>
            </w:r>
            <w:r w:rsidRPr="0060497A">
              <w:rPr>
                <w:rStyle w:val="hps"/>
                <w:rFonts w:ascii="Sylfaen" w:hAnsi="Sylfaen" w:cs="Arial"/>
                <w:bCs/>
              </w:rPr>
              <w:tab/>
              <w:t xml:space="preserve">Կողմերը համաձայնության են գալիս այն մասին, որ Թերությունների ուղղումը Երաշխիքային Ժամկետի ընթացքում իրականացվում է առանց </w:t>
            </w:r>
            <w:r w:rsidRPr="0060497A">
              <w:rPr>
                <w:rStyle w:val="hps"/>
                <w:rFonts w:ascii="Sylfaen" w:hAnsi="Sylfaen" w:cs="Arial"/>
                <w:bCs/>
              </w:rPr>
              <w:lastRenderedPageBreak/>
              <w:t xml:space="preserve">Գնորդի կողմից որևէ վճարի` Մատակարարի հաշվին:  </w:t>
            </w:r>
          </w:p>
        </w:tc>
        <w:tc>
          <w:tcPr>
            <w:tcW w:w="4510" w:type="dxa"/>
          </w:tcPr>
          <w:p w14:paraId="68882926" w14:textId="1581CB53" w:rsidR="000F1BF5" w:rsidRPr="00720437" w:rsidRDefault="000F1BF5" w:rsidP="00720437">
            <w:pPr>
              <w:ind w:left="21"/>
              <w:contextualSpacing/>
              <w:jc w:val="both"/>
              <w:rPr>
                <w:rFonts w:ascii="Sylfaen" w:eastAsia="Times New Roman" w:hAnsi="Sylfaen" w:cs="Times New Roman"/>
                <w:bCs/>
                <w:sz w:val="24"/>
                <w:szCs w:val="24"/>
              </w:rPr>
            </w:pPr>
            <w:r w:rsidRPr="0060497A">
              <w:rPr>
                <w:rFonts w:ascii="Sylfaen" w:eastAsia="Times New Roman" w:hAnsi="Sylfaen" w:cs="Times New Roman"/>
                <w:bCs/>
                <w:sz w:val="24"/>
                <w:szCs w:val="24"/>
              </w:rPr>
              <w:lastRenderedPageBreak/>
              <w:t>5.4 The correction of the Deficiencies within the Warranty Period is carried out at no cost by the Buyer, at the expenses of the Supplier.</w:t>
            </w:r>
          </w:p>
        </w:tc>
      </w:tr>
      <w:tr w:rsidR="000F1BF5" w14:paraId="7D92BDB9" w14:textId="77777777" w:rsidTr="0FEF72DE">
        <w:tc>
          <w:tcPr>
            <w:tcW w:w="4509" w:type="dxa"/>
          </w:tcPr>
          <w:p w14:paraId="6A4B6F4A" w14:textId="5D0020F7" w:rsidR="000F1BF5" w:rsidRDefault="000F1BF5" w:rsidP="00720437">
            <w:pPr>
              <w:pStyle w:val="paragraph"/>
              <w:spacing w:before="0" w:beforeAutospacing="0" w:after="0" w:afterAutospacing="0"/>
              <w:jc w:val="both"/>
              <w:textAlignment w:val="baseline"/>
            </w:pPr>
            <w:r w:rsidRPr="0060497A">
              <w:rPr>
                <w:rStyle w:val="hps"/>
                <w:rFonts w:ascii="Sylfaen" w:hAnsi="Sylfaen" w:cs="Arial"/>
                <w:bCs/>
              </w:rPr>
              <w:t>5.5</w:t>
            </w:r>
            <w:r w:rsidRPr="0060497A">
              <w:rPr>
                <w:rStyle w:val="hps"/>
                <w:rFonts w:ascii="Sylfaen" w:hAnsi="Sylfaen" w:cs="Arial"/>
                <w:bCs/>
              </w:rPr>
              <w:tab/>
              <w:t>Երաշխիքային ժամկետի ընթացքում Թերությունների վերացումը կամ Ապրանքի կամ դրա մասի/մասերի փոխարինումը իրականացվում է ողջամիտ ժամկետում, բայց ոչ ավել քան 15 օրում:</w:t>
            </w:r>
          </w:p>
        </w:tc>
        <w:tc>
          <w:tcPr>
            <w:tcW w:w="4510" w:type="dxa"/>
          </w:tcPr>
          <w:p w14:paraId="6AF96B35" w14:textId="60681478" w:rsidR="000F1BF5" w:rsidRDefault="000F1BF5" w:rsidP="00720437">
            <w:pPr>
              <w:ind w:left="21"/>
              <w:contextualSpacing/>
              <w:jc w:val="both"/>
            </w:pPr>
            <w:r w:rsidRPr="0060497A">
              <w:rPr>
                <w:rFonts w:ascii="Sylfaen" w:eastAsia="Times New Roman" w:hAnsi="Sylfaen" w:cs="Times New Roman"/>
                <w:bCs/>
                <w:sz w:val="24"/>
                <w:szCs w:val="24"/>
              </w:rPr>
              <w:t>5.5 The elimination of the Deficiencies or replacement of Goods with Deficiencies or any part thereof within Warranty Period is to be done within reasonable timeframe, but no more than within 15 days.</w:t>
            </w:r>
          </w:p>
        </w:tc>
      </w:tr>
      <w:tr w:rsidR="000F1BF5" w14:paraId="7F18ACF4" w14:textId="77777777" w:rsidTr="0FEF72DE">
        <w:tc>
          <w:tcPr>
            <w:tcW w:w="4509" w:type="dxa"/>
          </w:tcPr>
          <w:p w14:paraId="01854A96" w14:textId="7D424ACE" w:rsidR="000F1BF5" w:rsidRPr="00720437" w:rsidRDefault="000F1BF5" w:rsidP="00720437">
            <w:pPr>
              <w:pStyle w:val="paragraph"/>
              <w:spacing w:before="0" w:beforeAutospacing="0" w:after="0" w:afterAutospacing="0"/>
              <w:jc w:val="both"/>
              <w:textAlignment w:val="baseline"/>
              <w:rPr>
                <w:rFonts w:ascii="Sylfaen" w:hAnsi="Sylfaen" w:cs="Arial"/>
                <w:bCs/>
              </w:rPr>
            </w:pPr>
            <w:r w:rsidRPr="0060497A">
              <w:rPr>
                <w:rStyle w:val="hps"/>
                <w:rFonts w:ascii="Sylfaen" w:hAnsi="Sylfaen" w:cs="Arial"/>
                <w:bCs/>
              </w:rPr>
              <w:t>5.6</w:t>
            </w:r>
            <w:r w:rsidRPr="0060497A">
              <w:rPr>
                <w:rStyle w:val="hps"/>
                <w:rFonts w:ascii="Sylfaen" w:hAnsi="Sylfaen" w:cs="Arial"/>
                <w:bCs/>
              </w:rPr>
              <w:tab/>
              <w:t xml:space="preserve">Մատակարարը երաշխավորում է, որ սույն Պայմանագրով Գնորդին հանձնվող Ապրանքը լիովին համապատասխանում է սույն Պայմանագրով սահմանված  պահանջներին և պայմաններին: </w:t>
            </w:r>
          </w:p>
        </w:tc>
        <w:tc>
          <w:tcPr>
            <w:tcW w:w="4510" w:type="dxa"/>
          </w:tcPr>
          <w:p w14:paraId="718B1104" w14:textId="1E138E98" w:rsidR="000F1BF5" w:rsidRPr="00720437" w:rsidRDefault="000F1BF5" w:rsidP="00720437">
            <w:pPr>
              <w:ind w:left="21"/>
              <w:contextualSpacing/>
              <w:jc w:val="both"/>
              <w:rPr>
                <w:rFonts w:ascii="Sylfaen" w:eastAsia="Times New Roman" w:hAnsi="Sylfaen" w:cs="Times New Roman"/>
                <w:bCs/>
                <w:sz w:val="24"/>
                <w:szCs w:val="24"/>
              </w:rPr>
            </w:pPr>
            <w:r w:rsidRPr="0060497A">
              <w:rPr>
                <w:rFonts w:ascii="Sylfaen" w:eastAsia="Times New Roman" w:hAnsi="Sylfaen" w:cs="Times New Roman"/>
                <w:bCs/>
                <w:sz w:val="24"/>
                <w:szCs w:val="24"/>
              </w:rPr>
              <w:t>5.6 The Supplier warrants that the Goods supplied to the Buyer under this Contract fully correspond to the requirements and terms as defined by this Contract</w:t>
            </w:r>
            <w:r w:rsidR="0098396F" w:rsidRPr="00ED4164">
              <w:rPr>
                <w:rFonts w:ascii="Sylfaen" w:eastAsia="Times New Roman" w:hAnsi="Sylfaen"/>
                <w:bCs/>
                <w:sz w:val="24"/>
                <w:szCs w:val="24"/>
              </w:rPr>
              <w:t xml:space="preserve"> and warrants to deliver the Goods with proper quality and in accordance with the Purpose defined by this Agreement.  </w:t>
            </w:r>
            <w:r w:rsidRPr="0060497A">
              <w:rPr>
                <w:rFonts w:ascii="Sylfaen" w:eastAsia="Times New Roman" w:hAnsi="Sylfaen" w:cs="Times New Roman"/>
                <w:bCs/>
                <w:sz w:val="24"/>
                <w:szCs w:val="24"/>
              </w:rPr>
              <w:t>.</w:t>
            </w:r>
          </w:p>
        </w:tc>
      </w:tr>
      <w:tr w:rsidR="000F1BF5" w14:paraId="34737A71" w14:textId="77777777" w:rsidTr="0098396F">
        <w:tc>
          <w:tcPr>
            <w:tcW w:w="4509" w:type="dxa"/>
            <w:shd w:val="clear" w:color="auto" w:fill="B4C6E7" w:themeFill="accent1" w:themeFillTint="66"/>
          </w:tcPr>
          <w:p w14:paraId="70B00499" w14:textId="3532A5EA" w:rsidR="000F1BF5" w:rsidRDefault="000F1BF5" w:rsidP="0098396F">
            <w:pPr>
              <w:pStyle w:val="paragraph"/>
              <w:spacing w:before="0" w:beforeAutospacing="0" w:after="0" w:afterAutospacing="0"/>
              <w:jc w:val="center"/>
              <w:textAlignment w:val="baseline"/>
            </w:pPr>
            <w:r w:rsidRPr="004B5175">
              <w:rPr>
                <w:rStyle w:val="normaltextrun"/>
                <w:rFonts w:ascii="Sylfaen" w:hAnsi="Sylfaen"/>
                <w:b/>
              </w:rPr>
              <w:t>6.</w:t>
            </w:r>
            <w:r w:rsidRPr="005F3E80">
              <w:rPr>
                <w:rStyle w:val="normaltextrun"/>
                <w:rFonts w:ascii="Sylfaen" w:hAnsi="Sylfaen"/>
                <w:b/>
              </w:rPr>
              <w:t xml:space="preserve"> </w:t>
            </w:r>
            <w:r w:rsidRPr="004B5175">
              <w:rPr>
                <w:rStyle w:val="normaltextrun"/>
                <w:rFonts w:ascii="Sylfaen" w:hAnsi="Sylfaen"/>
                <w:b/>
              </w:rPr>
              <w:t>Կողմերի Պատասխանատվությունը</w:t>
            </w:r>
          </w:p>
        </w:tc>
        <w:tc>
          <w:tcPr>
            <w:tcW w:w="4510" w:type="dxa"/>
            <w:shd w:val="clear" w:color="auto" w:fill="B4C6E7" w:themeFill="accent1" w:themeFillTint="66"/>
          </w:tcPr>
          <w:p w14:paraId="2BAD5A71" w14:textId="6D8CAFE9" w:rsidR="000F1BF5" w:rsidRPr="00720437" w:rsidRDefault="0098396F" w:rsidP="0098396F">
            <w:pPr>
              <w:contextualSpacing/>
              <w:jc w:val="center"/>
              <w:rPr>
                <w:rFonts w:ascii="Sylfaen" w:eastAsia="Times New Roman" w:hAnsi="Sylfaen" w:cs="Times New Roman"/>
                <w:bCs/>
                <w:sz w:val="24"/>
                <w:szCs w:val="24"/>
              </w:rPr>
            </w:pPr>
            <w:r>
              <w:rPr>
                <w:rFonts w:ascii="Sylfaen" w:eastAsia="Times New Roman" w:hAnsi="Sylfaen"/>
                <w:b/>
                <w:sz w:val="24"/>
                <w:szCs w:val="24"/>
                <w:lang w:val="hy-AM"/>
              </w:rPr>
              <w:t>6</w:t>
            </w:r>
            <w:r>
              <w:rPr>
                <w:rFonts w:ascii="Times New Roman" w:eastAsia="Times New Roman" w:hAnsi="Times New Roman" w:cs="Times New Roman"/>
                <w:b/>
                <w:sz w:val="24"/>
                <w:szCs w:val="24"/>
                <w:lang w:val="hy-AM"/>
              </w:rPr>
              <w:t xml:space="preserve">․ </w:t>
            </w:r>
            <w:r w:rsidR="000F1BF5" w:rsidRPr="004B5175">
              <w:rPr>
                <w:rFonts w:ascii="Sylfaen" w:eastAsia="Times New Roman" w:hAnsi="Sylfaen"/>
                <w:b/>
                <w:sz w:val="24"/>
                <w:szCs w:val="24"/>
              </w:rPr>
              <w:t xml:space="preserve">Responsibilities </w:t>
            </w:r>
            <w:r w:rsidR="000F1BF5">
              <w:rPr>
                <w:rFonts w:ascii="Sylfaen" w:eastAsia="Times New Roman" w:hAnsi="Sylfaen"/>
                <w:b/>
                <w:sz w:val="24"/>
                <w:szCs w:val="24"/>
              </w:rPr>
              <w:t xml:space="preserve">of the </w:t>
            </w:r>
            <w:r w:rsidR="000F1BF5" w:rsidRPr="004B5175">
              <w:rPr>
                <w:rFonts w:ascii="Sylfaen" w:eastAsia="Times New Roman" w:hAnsi="Sylfaen"/>
                <w:b/>
                <w:sz w:val="24"/>
                <w:szCs w:val="24"/>
              </w:rPr>
              <w:t>Parties</w:t>
            </w:r>
          </w:p>
        </w:tc>
      </w:tr>
      <w:tr w:rsidR="000F1BF5" w14:paraId="7A92E0D5" w14:textId="77777777" w:rsidTr="0FEF72DE">
        <w:tc>
          <w:tcPr>
            <w:tcW w:w="4509" w:type="dxa"/>
          </w:tcPr>
          <w:p w14:paraId="4D2D0F47" w14:textId="3AB13385" w:rsidR="000F1BF5" w:rsidRPr="00720437" w:rsidRDefault="000F1BF5" w:rsidP="0098396F">
            <w:pPr>
              <w:pStyle w:val="paragraph"/>
              <w:spacing w:before="0" w:beforeAutospacing="0" w:after="0" w:afterAutospacing="0"/>
              <w:jc w:val="both"/>
              <w:textAlignment w:val="baseline"/>
              <w:rPr>
                <w:rFonts w:ascii="Sylfaen" w:hAnsi="Sylfaen"/>
                <w:b/>
              </w:rPr>
            </w:pPr>
            <w:r w:rsidRPr="0060497A">
              <w:rPr>
                <w:rFonts w:ascii="Sylfaen" w:hAnsi="Sylfaen" w:cs="Arial Unicode"/>
                <w:bCs/>
              </w:rPr>
              <w:t>6.1 Գնորդն իրավունք ունի Մատակարարի` սույն Պայմանագրով նախատեսված մատակարարման ժամկետը խախտելու դեպքում, կետանցի յուրաքանչյուր օրվա համար պահանջել վճարել տույժ՝ մատակարարվող Ապրանքի ընդհանուր գնի 0.2 տոկոսի չափով:</w:t>
            </w:r>
          </w:p>
        </w:tc>
        <w:tc>
          <w:tcPr>
            <w:tcW w:w="4510" w:type="dxa"/>
          </w:tcPr>
          <w:p w14:paraId="54AFE28B" w14:textId="48E67E08" w:rsidR="000F1BF5" w:rsidRDefault="000F1BF5" w:rsidP="0098396F">
            <w:pPr>
              <w:tabs>
                <w:tab w:val="left" w:pos="345"/>
              </w:tabs>
              <w:jc w:val="both"/>
            </w:pPr>
            <w:r w:rsidRPr="0098396F">
              <w:rPr>
                <w:rFonts w:ascii="Sylfaen" w:eastAsia="Times New Roman" w:hAnsi="Sylfaen"/>
                <w:bCs/>
                <w:sz w:val="24"/>
                <w:szCs w:val="24"/>
              </w:rPr>
              <w:t>6.1 For violation of the supply terms defined by this Contract the Buyer is entitled to require from the Supplier to pay a penalty for delinquency of each day in the amount of 0.2% of the total price of the Goods.</w:t>
            </w:r>
          </w:p>
        </w:tc>
      </w:tr>
      <w:tr w:rsidR="000F1BF5" w14:paraId="5B331922" w14:textId="77777777" w:rsidTr="0FEF72DE">
        <w:tc>
          <w:tcPr>
            <w:tcW w:w="4509" w:type="dxa"/>
          </w:tcPr>
          <w:p w14:paraId="3B4CF17F" w14:textId="6D448F7D" w:rsidR="000F1BF5" w:rsidRPr="0098396F" w:rsidRDefault="000F1BF5" w:rsidP="00720437">
            <w:pPr>
              <w:jc w:val="both"/>
              <w:rPr>
                <w:rFonts w:ascii="Sylfaen" w:eastAsia="Times New Roman" w:hAnsi="Sylfaen" w:cs="Arial Unicode"/>
                <w:bCs/>
                <w:noProof/>
                <w:sz w:val="24"/>
                <w:szCs w:val="24"/>
                <w:lang w:val="hy-AM" w:eastAsia="bg-BG"/>
              </w:rPr>
            </w:pPr>
            <w:r w:rsidRPr="0098396F">
              <w:rPr>
                <w:rFonts w:ascii="Sylfaen" w:eastAsia="Times New Roman" w:hAnsi="Sylfaen" w:cs="Arial Unicode"/>
                <w:bCs/>
                <w:noProof/>
                <w:sz w:val="24"/>
                <w:szCs w:val="24"/>
                <w:lang w:val="hy-AM" w:eastAsia="bg-BG"/>
              </w:rPr>
              <w:t>6.2 Եթե Մատակարարը չի պահպանում Ապրանքի Թերությունների վերացման կամ Թերությամբ Ապրանքը նոր Ապրանքով փոխարինելու ժամկետը, Գնորդն իրավունք ունի պահանջել վճարել տույժ ուշացման յուրաքանչյուր օրվա համար մատակարարվող Ապրանքի ընդհանուր գնի 0,1 տոկոսի չափով մինչև Թերությունների ամբողջական վերացումը:</w:t>
            </w:r>
          </w:p>
        </w:tc>
        <w:tc>
          <w:tcPr>
            <w:tcW w:w="4510" w:type="dxa"/>
          </w:tcPr>
          <w:p w14:paraId="11D95F8B" w14:textId="449B115E" w:rsidR="000F1BF5" w:rsidRDefault="000F1BF5" w:rsidP="00720437">
            <w:pPr>
              <w:contextualSpacing/>
              <w:jc w:val="both"/>
            </w:pPr>
            <w:r w:rsidRPr="0060497A">
              <w:rPr>
                <w:rFonts w:ascii="Sylfaen" w:eastAsia="Times New Roman" w:hAnsi="Sylfaen" w:cs="Times New Roman"/>
                <w:bCs/>
                <w:sz w:val="24"/>
                <w:szCs w:val="24"/>
              </w:rPr>
              <w:t>6.2 In the event the Supplier does not respect the term for elimination of the Deficiencies or replacement of the Goods with Deficiencies in the defined timelines, the Buyer is entitled to request a payment of penalty for each day of delay in the amount of 0.1 % of the total price of the Goods until full elimination of the Deficiencies.</w:t>
            </w:r>
          </w:p>
        </w:tc>
      </w:tr>
      <w:tr w:rsidR="000F1BF5" w14:paraId="255130CA" w14:textId="77777777" w:rsidTr="0098396F">
        <w:tc>
          <w:tcPr>
            <w:tcW w:w="4509" w:type="dxa"/>
            <w:shd w:val="clear" w:color="auto" w:fill="B4C6E7" w:themeFill="accent1" w:themeFillTint="66"/>
          </w:tcPr>
          <w:p w14:paraId="52580BAF" w14:textId="7D9A525E" w:rsidR="000F1BF5" w:rsidRDefault="000F1BF5" w:rsidP="0098396F">
            <w:pPr>
              <w:pStyle w:val="paragraph"/>
              <w:spacing w:before="0" w:beforeAutospacing="0" w:after="0" w:afterAutospacing="0"/>
              <w:jc w:val="center"/>
              <w:textAlignment w:val="baseline"/>
            </w:pPr>
            <w:r w:rsidRPr="004B5175">
              <w:rPr>
                <w:rStyle w:val="normaltextrun"/>
                <w:rFonts w:ascii="Sylfaen" w:hAnsi="Sylfaen"/>
                <w:b/>
              </w:rPr>
              <w:t>7. Պայմանագրի դադարեցում</w:t>
            </w:r>
          </w:p>
        </w:tc>
        <w:tc>
          <w:tcPr>
            <w:tcW w:w="4510" w:type="dxa"/>
            <w:shd w:val="clear" w:color="auto" w:fill="B4C6E7" w:themeFill="accent1" w:themeFillTint="66"/>
          </w:tcPr>
          <w:p w14:paraId="16C52CB7" w14:textId="360BD5DF" w:rsidR="000F1BF5" w:rsidRDefault="000F1BF5" w:rsidP="0098396F">
            <w:pPr>
              <w:autoSpaceDE w:val="0"/>
              <w:autoSpaceDN w:val="0"/>
              <w:adjustRightInd w:val="0"/>
              <w:contextualSpacing/>
              <w:jc w:val="center"/>
            </w:pPr>
            <w:r w:rsidRPr="004B5175">
              <w:rPr>
                <w:rFonts w:ascii="Sylfaen" w:hAnsi="Sylfaen" w:cs="Calibri"/>
                <w:b/>
                <w:sz w:val="24"/>
                <w:szCs w:val="24"/>
              </w:rPr>
              <w:t>7. Contract termination</w:t>
            </w:r>
          </w:p>
        </w:tc>
      </w:tr>
      <w:tr w:rsidR="000F1BF5" w14:paraId="0A6847C2" w14:textId="77777777" w:rsidTr="0FEF72DE">
        <w:tc>
          <w:tcPr>
            <w:tcW w:w="4509" w:type="dxa"/>
          </w:tcPr>
          <w:p w14:paraId="36C973B9" w14:textId="6E3DDDC6" w:rsidR="000F1BF5" w:rsidRDefault="000F1BF5" w:rsidP="0098396F">
            <w:pPr>
              <w:pStyle w:val="paragraph"/>
              <w:spacing w:before="0" w:beforeAutospacing="0" w:after="0" w:afterAutospacing="0"/>
              <w:jc w:val="both"/>
              <w:textAlignment w:val="baseline"/>
            </w:pPr>
            <w:r w:rsidRPr="0060497A">
              <w:rPr>
                <w:rFonts w:ascii="Sylfaen" w:hAnsi="Sylfaen" w:cs="Arial Unicode"/>
                <w:bCs/>
              </w:rPr>
              <w:t xml:space="preserve">7.1 Գնորդը իրավունք ունի ցանկացած ժամանակ միակողմանի հրաժարվել սույն Պայմանագրից այդ մասին 7 (յոթ) օր առաջ տեղեկացնելով Մատակարարին` </w:t>
            </w:r>
            <w:r w:rsidRPr="0060497A">
              <w:rPr>
                <w:rFonts w:ascii="Sylfaen" w:hAnsi="Sylfaen" w:cs="Sylfaen"/>
                <w:bCs/>
              </w:rPr>
              <w:t>առանց հետագա ֆինանսական և այլ պարտավորությա</w:t>
            </w:r>
            <w:r w:rsidRPr="0060497A">
              <w:rPr>
                <w:rFonts w:ascii="Sylfaen" w:hAnsi="Sylfaen" w:cs="Arial Unicode"/>
                <w:bCs/>
              </w:rPr>
              <w:t xml:space="preserve">ն, բացառությամբ </w:t>
            </w:r>
            <w:r w:rsidRPr="0060497A">
              <w:rPr>
                <w:rFonts w:ascii="Sylfaen" w:hAnsi="Sylfaen" w:cs="Sylfaen"/>
                <w:bCs/>
              </w:rPr>
              <w:lastRenderedPageBreak/>
              <w:t>չ</w:t>
            </w:r>
            <w:r w:rsidRPr="0060497A">
              <w:rPr>
                <w:rFonts w:ascii="Sylfaen" w:hAnsi="Sylfaen"/>
                <w:bCs/>
              </w:rPr>
              <w:t>կատարված պարտավորությունների, որոնց մասով Պայմանագիրը դադարում է դրանց ամբողջական կատարման պահից:</w:t>
            </w:r>
            <w:r w:rsidRPr="0060497A" w:rsidDel="00E70525">
              <w:rPr>
                <w:rFonts w:ascii="Sylfaen" w:hAnsi="Sylfaen" w:cs="Arial Unicode"/>
                <w:bCs/>
              </w:rPr>
              <w:t xml:space="preserve"> </w:t>
            </w:r>
            <w:r w:rsidRPr="0060497A">
              <w:rPr>
                <w:rFonts w:ascii="Sylfaen" w:hAnsi="Sylfaen" w:cs="Arial Unicode"/>
                <w:bCs/>
              </w:rPr>
              <w:t xml:space="preserve"> </w:t>
            </w:r>
          </w:p>
        </w:tc>
        <w:tc>
          <w:tcPr>
            <w:tcW w:w="4510" w:type="dxa"/>
          </w:tcPr>
          <w:p w14:paraId="69695ED7" w14:textId="68411FDC" w:rsidR="000F1BF5" w:rsidRDefault="000F1BF5" w:rsidP="0098396F">
            <w:pPr>
              <w:jc w:val="both"/>
            </w:pPr>
            <w:r w:rsidRPr="0060497A">
              <w:rPr>
                <w:rFonts w:ascii="Sylfaen" w:hAnsi="Sylfaen" w:cs="Calibri"/>
                <w:bCs/>
                <w:sz w:val="24"/>
                <w:szCs w:val="24"/>
              </w:rPr>
              <w:lastRenderedPageBreak/>
              <w:t>7.1</w:t>
            </w:r>
            <w:r w:rsidRPr="0060497A">
              <w:rPr>
                <w:rFonts w:ascii="Sylfaen" w:eastAsia="Times New Roman" w:hAnsi="Sylfaen" w:cs="Sylfaen"/>
                <w:bCs/>
                <w:sz w:val="24"/>
                <w:szCs w:val="24"/>
              </w:rPr>
              <w:t xml:space="preserve"> The Buyer has the right to unilaterally terminate this Contract at any time with 7 (seven) days prior written notice to the Supplier without any further financial or other obligations, except for non-executed obligations, for which this Contract shall terminate upon full execution.</w:t>
            </w:r>
          </w:p>
        </w:tc>
      </w:tr>
      <w:tr w:rsidR="000F1BF5" w14:paraId="22477E1D" w14:textId="77777777" w:rsidTr="0FEF72DE">
        <w:tc>
          <w:tcPr>
            <w:tcW w:w="4509" w:type="dxa"/>
          </w:tcPr>
          <w:p w14:paraId="5D95954C" w14:textId="5D962C6D" w:rsidR="000F1BF5" w:rsidRPr="00720437" w:rsidRDefault="000F1BF5" w:rsidP="00720437">
            <w:pPr>
              <w:jc w:val="both"/>
              <w:rPr>
                <w:rFonts w:ascii="Sylfaen" w:eastAsia="Times New Roman" w:hAnsi="Sylfaen" w:cs="Arial Unicode"/>
                <w:bCs/>
                <w:caps/>
                <w:sz w:val="24"/>
                <w:szCs w:val="24"/>
                <w:lang w:val="hy-AM"/>
              </w:rPr>
            </w:pPr>
            <w:r w:rsidRPr="0060497A">
              <w:rPr>
                <w:rFonts w:ascii="Sylfaen" w:eastAsia="Times New Roman" w:hAnsi="Sylfaen" w:cs="Arial Unicode"/>
                <w:bCs/>
                <w:sz w:val="24"/>
                <w:szCs w:val="24"/>
                <w:lang w:val="hy-AM"/>
              </w:rPr>
              <w:t>7.2 Մատակարարի</w:t>
            </w:r>
            <w:r w:rsidRPr="0060497A">
              <w:rPr>
                <w:rFonts w:ascii="Sylfaen" w:eastAsia="Times New Roman" w:hAnsi="Sylfaen" w:cs="Sylfaen"/>
                <w:bCs/>
                <w:sz w:val="24"/>
                <w:szCs w:val="24"/>
                <w:lang w:val="hy-AM"/>
              </w:rPr>
              <w:t xml:space="preserve"> կողմից սույն Պայմանագրի որևէ դրույթ խախտելու դեպքում, Գնորդը իրավունք ունի միակողմանիորեն լուծել սույն Պայմանագիրը` այդ մասին 7 օր առաջ գրավոր ծանուցելով Գնորդին և նրան տրամադրելով իր հայեցողությամբ մինչև 30 (երեսուն) օր ժամանակ թերությունները վերացնելու համար: Եթե Գնորդը չի վերացնում խախտումը սահմանված ժամկետում, ապա Պայմանագիրը լուծված է համարվում թերությունները վերացնելու ժամկետը լրանալու պահից, առանց որևէ այլ իրավական ձևակերպումներ կատարելու կամ դատարան դիմելու անհրաժեշտության:  </w:t>
            </w:r>
          </w:p>
        </w:tc>
        <w:tc>
          <w:tcPr>
            <w:tcW w:w="4510" w:type="dxa"/>
          </w:tcPr>
          <w:p w14:paraId="4E8D6AD0" w14:textId="77A31305" w:rsidR="000F1BF5" w:rsidRPr="00720437" w:rsidRDefault="000F1BF5" w:rsidP="00720437">
            <w:pPr>
              <w:tabs>
                <w:tab w:val="left" w:pos="533"/>
              </w:tabs>
              <w:contextualSpacing/>
              <w:jc w:val="both"/>
              <w:rPr>
                <w:rFonts w:ascii="Sylfaen" w:eastAsia="Times New Roman" w:hAnsi="Sylfaen" w:cs="Sylfaen"/>
                <w:bCs/>
                <w:sz w:val="24"/>
                <w:szCs w:val="24"/>
              </w:rPr>
            </w:pPr>
            <w:r w:rsidRPr="0060497A">
              <w:rPr>
                <w:rFonts w:ascii="Sylfaen" w:hAnsi="Sylfaen" w:cs="Calibri"/>
                <w:bCs/>
                <w:sz w:val="24"/>
                <w:szCs w:val="24"/>
              </w:rPr>
              <w:t>7.2 In the event of breach of any of the conditions of this Contract by the Supplier, the Buyer may unilaterally terminate this Contract by giving a Supplier 7 days prior written notice and allowing at its discretion up to 30 (thirty) days to cure the breach. The Contract shall terminate on expiration of the cure period if the Supplier has failed to cure the breach, with no other formalities or court intervention being required.</w:t>
            </w:r>
          </w:p>
        </w:tc>
      </w:tr>
      <w:tr w:rsidR="000F1BF5" w14:paraId="38497F78" w14:textId="77777777" w:rsidTr="0FEF72DE">
        <w:tc>
          <w:tcPr>
            <w:tcW w:w="4509" w:type="dxa"/>
          </w:tcPr>
          <w:p w14:paraId="2BBDDC21" w14:textId="4CC45643" w:rsidR="000F1BF5" w:rsidRPr="0098396F" w:rsidRDefault="000F1BF5" w:rsidP="00720437">
            <w:pPr>
              <w:jc w:val="both"/>
              <w:rPr>
                <w:rFonts w:ascii="Sylfaen" w:eastAsia="Times New Roman" w:hAnsi="Sylfaen" w:cs="Sylfaen"/>
                <w:bCs/>
                <w:sz w:val="24"/>
                <w:szCs w:val="24"/>
                <w:lang w:val="hy-AM"/>
              </w:rPr>
            </w:pPr>
            <w:r w:rsidRPr="0098396F">
              <w:rPr>
                <w:rFonts w:ascii="Sylfaen" w:eastAsia="Times New Roman" w:hAnsi="Sylfaen" w:cs="Sylfaen"/>
                <w:bCs/>
                <w:sz w:val="24"/>
                <w:szCs w:val="24"/>
                <w:lang w:val="hy-AM"/>
              </w:rPr>
              <w:t xml:space="preserve">7.3 Սույն Պայմանագրի լուծման պահից Կողմերի բոլոր հետագա իրավունքներն ու պարտավորությունները դադարում են, բացառությամբ Կողմերի 1) սույն Պայմանագրի լուծման օրվա դրությամբ կամ դրանից հետո վճարման ենթակա բոլոր գումարների, 2) սույն Պայմանագրով սահմանված որևէ այլ պարտավորության, որը ուժի մեջ է մտնում լուծման ամսաթվից հետո կամ որը պետք է կատարվի Պայմանագրի լուծման հետ կապված կամ դրա հետևանքով կամ որի գործողությունը շարունակվում է Պայմանագրի լուծումից հետո (օր.` երաշխիքի և երաշխիքային սպասարկման հետ կապված պարտավորություններ և այլն): </w:t>
            </w:r>
          </w:p>
        </w:tc>
        <w:tc>
          <w:tcPr>
            <w:tcW w:w="4510" w:type="dxa"/>
          </w:tcPr>
          <w:p w14:paraId="2DB29D4E" w14:textId="4FE10E0A" w:rsidR="000F1BF5" w:rsidRPr="00720437" w:rsidRDefault="000F1BF5" w:rsidP="00720437">
            <w:pPr>
              <w:tabs>
                <w:tab w:val="left" w:pos="533"/>
              </w:tabs>
              <w:contextualSpacing/>
              <w:jc w:val="both"/>
              <w:rPr>
                <w:rFonts w:ascii="Sylfaen" w:hAnsi="Sylfaen" w:cs="Calibri"/>
                <w:bCs/>
                <w:sz w:val="24"/>
                <w:szCs w:val="24"/>
              </w:rPr>
            </w:pPr>
            <w:r w:rsidRPr="0060497A">
              <w:rPr>
                <w:rFonts w:ascii="Sylfaen" w:hAnsi="Sylfaen" w:cs="Calibri"/>
                <w:bCs/>
                <w:sz w:val="24"/>
                <w:szCs w:val="24"/>
              </w:rPr>
              <w:t xml:space="preserve">7.3 </w:t>
            </w:r>
            <w:r w:rsidRPr="0060497A">
              <w:rPr>
                <w:rFonts w:ascii="Sylfaen" w:hAnsi="Sylfaen" w:cs="Calibri"/>
                <w:bCs/>
                <w:sz w:val="24"/>
                <w:szCs w:val="24"/>
              </w:rPr>
              <w:tab/>
              <w:t>Upon termination of this Contract all further rights and obligations of the Parties shall cease, except that the Parties shall not be relieved of (i) its obligation to make any payments due, or to become due, as of or after the date of termination, (ii) any other obligation set forth in this Contract which is to take effect after the date of termination or which shall be executed in connection or as a result of termination of the Contract or which continues its execution after termination of this Contract (e.g. obligations regarding warranty and warranty service, etc.).</w:t>
            </w:r>
          </w:p>
        </w:tc>
      </w:tr>
      <w:tr w:rsidR="000F1BF5" w14:paraId="7148DE4C" w14:textId="77777777" w:rsidTr="0FEF72DE">
        <w:tc>
          <w:tcPr>
            <w:tcW w:w="4509" w:type="dxa"/>
          </w:tcPr>
          <w:p w14:paraId="76ABF907" w14:textId="6158E958" w:rsidR="000F1BF5" w:rsidRPr="00720437" w:rsidRDefault="000F1BF5" w:rsidP="00720437">
            <w:pPr>
              <w:pStyle w:val="paragraph"/>
              <w:spacing w:before="0" w:beforeAutospacing="0" w:after="0" w:afterAutospacing="0"/>
              <w:jc w:val="both"/>
              <w:textAlignment w:val="baseline"/>
            </w:pPr>
            <w:r w:rsidRPr="0060497A">
              <w:rPr>
                <w:rStyle w:val="normaltextrun"/>
                <w:rFonts w:ascii="Sylfaen" w:hAnsi="Sylfaen"/>
                <w:bCs/>
              </w:rPr>
              <w:t xml:space="preserve">7.4 Սույն Պայմանագրի 7.2 կետով սահմանված հիմքով Պայմանագրի լուծման դեպքում Գնորդն իրավունք </w:t>
            </w:r>
            <w:r w:rsidRPr="0060497A">
              <w:rPr>
                <w:rStyle w:val="normaltextrun"/>
                <w:rFonts w:ascii="Sylfaen" w:hAnsi="Sylfaen"/>
                <w:bCs/>
              </w:rPr>
              <w:lastRenderedPageBreak/>
              <w:t>ունի Մատակարարից պահանջել 6.1 կետով սահմանված տույժը:</w:t>
            </w:r>
          </w:p>
        </w:tc>
        <w:tc>
          <w:tcPr>
            <w:tcW w:w="4510" w:type="dxa"/>
          </w:tcPr>
          <w:p w14:paraId="3E7D8AF6" w14:textId="232E1B5D" w:rsidR="000F1BF5" w:rsidRPr="00720437" w:rsidRDefault="000F1BF5" w:rsidP="00720437">
            <w:pPr>
              <w:jc w:val="both"/>
              <w:rPr>
                <w:rFonts w:ascii="Sylfaen" w:hAnsi="Sylfaen" w:cs="Calibri"/>
                <w:bCs/>
                <w:sz w:val="24"/>
                <w:szCs w:val="24"/>
              </w:rPr>
            </w:pPr>
            <w:r w:rsidRPr="0060497A">
              <w:rPr>
                <w:rFonts w:ascii="Sylfaen" w:hAnsi="Sylfaen" w:cs="Calibri"/>
                <w:bCs/>
                <w:sz w:val="24"/>
                <w:szCs w:val="24"/>
              </w:rPr>
              <w:lastRenderedPageBreak/>
              <w:t xml:space="preserve">7.4 In case of termination of the Contract as per Clause 7.2 the Buyer shall be entitled </w:t>
            </w:r>
            <w:r w:rsidRPr="0060497A">
              <w:rPr>
                <w:rFonts w:ascii="Sylfaen" w:hAnsi="Sylfaen" w:cs="Calibri"/>
                <w:bCs/>
                <w:sz w:val="24"/>
                <w:szCs w:val="24"/>
              </w:rPr>
              <w:lastRenderedPageBreak/>
              <w:t>to receive the penalties foreseen in Clause 6.1.</w:t>
            </w:r>
          </w:p>
        </w:tc>
      </w:tr>
      <w:tr w:rsidR="000F1BF5" w14:paraId="5944EF2A" w14:textId="77777777" w:rsidTr="0098396F">
        <w:tc>
          <w:tcPr>
            <w:tcW w:w="4509" w:type="dxa"/>
            <w:shd w:val="clear" w:color="auto" w:fill="B4C6E7" w:themeFill="accent1" w:themeFillTint="66"/>
          </w:tcPr>
          <w:p w14:paraId="13850F22" w14:textId="7D15991A" w:rsidR="000F1BF5" w:rsidRDefault="0098396F" w:rsidP="0098396F">
            <w:pPr>
              <w:pStyle w:val="paragraph"/>
              <w:spacing w:before="0" w:beforeAutospacing="0" w:after="0" w:afterAutospacing="0"/>
              <w:jc w:val="center"/>
              <w:textAlignment w:val="baseline"/>
            </w:pPr>
            <w:r>
              <w:rPr>
                <w:rFonts w:ascii="Sylfaen" w:hAnsi="Sylfaen" w:cs="Arial Unicode"/>
                <w:b/>
              </w:rPr>
              <w:lastRenderedPageBreak/>
              <w:t>8</w:t>
            </w:r>
            <w:r>
              <w:rPr>
                <w:b/>
              </w:rPr>
              <w:t xml:space="preserve">․ </w:t>
            </w:r>
            <w:r w:rsidR="000F1BF5" w:rsidRPr="004B5175">
              <w:rPr>
                <w:rFonts w:ascii="Sylfaen" w:hAnsi="Sylfaen" w:cs="Arial Unicode"/>
                <w:b/>
              </w:rPr>
              <w:t>Ֆորս Մաժոր</w:t>
            </w:r>
          </w:p>
        </w:tc>
        <w:tc>
          <w:tcPr>
            <w:tcW w:w="4510" w:type="dxa"/>
            <w:shd w:val="clear" w:color="auto" w:fill="B4C6E7" w:themeFill="accent1" w:themeFillTint="66"/>
          </w:tcPr>
          <w:p w14:paraId="72A25933" w14:textId="734D59E4" w:rsidR="000F1BF5" w:rsidRDefault="000F1BF5" w:rsidP="0098396F">
            <w:pPr>
              <w:jc w:val="center"/>
            </w:pPr>
            <w:r w:rsidRPr="004B5175">
              <w:rPr>
                <w:rFonts w:ascii="Sylfaen" w:eastAsia="Times New Roman" w:hAnsi="Sylfaen" w:cs="Times New Roman"/>
                <w:b/>
                <w:spacing w:val="-2"/>
                <w:sz w:val="24"/>
                <w:szCs w:val="24"/>
              </w:rPr>
              <w:t>8. Force Majeure</w:t>
            </w:r>
          </w:p>
        </w:tc>
      </w:tr>
    </w:tbl>
    <w:tbl>
      <w:tblPr>
        <w:tblStyle w:val="TableGrid2"/>
        <w:tblW w:w="0" w:type="auto"/>
        <w:tblLook w:val="04A0" w:firstRow="1" w:lastRow="0" w:firstColumn="1" w:lastColumn="0" w:noHBand="0" w:noVBand="1"/>
      </w:tblPr>
      <w:tblGrid>
        <w:gridCol w:w="4509"/>
        <w:gridCol w:w="4510"/>
      </w:tblGrid>
      <w:tr w:rsidR="0098396F" w:rsidRPr="00DB7B23" w14:paraId="05957EC9" w14:textId="77777777" w:rsidTr="00154C3F">
        <w:tc>
          <w:tcPr>
            <w:tcW w:w="4509" w:type="dxa"/>
          </w:tcPr>
          <w:p w14:paraId="7725390A" w14:textId="77777777" w:rsidR="0098396F" w:rsidRDefault="0098396F" w:rsidP="00154C3F">
            <w:pPr>
              <w:jc w:val="both"/>
            </w:pPr>
            <w:r w:rsidRPr="290AFCCA">
              <w:rPr>
                <w:rFonts w:ascii="Sylfaen" w:eastAsia="Times New Roman" w:hAnsi="Sylfaen" w:cs="Arial Unicode"/>
                <w:sz w:val="24"/>
                <w:szCs w:val="24"/>
              </w:rPr>
              <w:t>8.1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պանդեմիան,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w:t>
            </w:r>
          </w:p>
        </w:tc>
        <w:tc>
          <w:tcPr>
            <w:tcW w:w="4510" w:type="dxa"/>
          </w:tcPr>
          <w:p w14:paraId="6A0A2B51" w14:textId="77777777" w:rsidR="0098396F" w:rsidRPr="00DB7B23" w:rsidRDefault="0098396F" w:rsidP="00154C3F">
            <w:pPr>
              <w:tabs>
                <w:tab w:val="left" w:pos="21"/>
              </w:tabs>
              <w:contextualSpacing/>
              <w:jc w:val="both"/>
              <w:rPr>
                <w:rFonts w:ascii="Sylfaen" w:eastAsia="Times New Roman" w:hAnsi="Sylfaen"/>
                <w:sz w:val="24"/>
                <w:szCs w:val="24"/>
              </w:rPr>
            </w:pPr>
            <w:r w:rsidRPr="290AFCCA">
              <w:rPr>
                <w:rFonts w:ascii="Sylfaen" w:eastAsia="Times New Roman" w:hAnsi="Sylfaen"/>
                <w:sz w:val="24"/>
                <w:szCs w:val="24"/>
              </w:rPr>
              <w:t>8.1 The Parties shall be exonerated from the liability for non-execution or partial execution of the obligations envisaged by this Contract, if it is the result of a force majeure event which has arisen after signing this Contract and which Parties could not foresee and prevent and is beyond the control of the affected party. The mentioned situations may include earthquake, inundation, fire, war, declaration of state of emergency or martial law, pandemic, political movements, termination of the means of communication work, governmental bodies’ acts, etc., which make impossible the execution of the obligations envisaged by this Contract.</w:t>
            </w:r>
          </w:p>
          <w:p w14:paraId="232CB7D7" w14:textId="77777777" w:rsidR="0098396F" w:rsidRPr="00DB7B23" w:rsidRDefault="0098396F" w:rsidP="00154C3F">
            <w:pPr>
              <w:tabs>
                <w:tab w:val="left" w:pos="21"/>
              </w:tabs>
              <w:contextualSpacing/>
              <w:jc w:val="both"/>
              <w:rPr>
                <w:rFonts w:ascii="Sylfaen" w:eastAsia="Times New Roman" w:hAnsi="Sylfaen"/>
                <w:sz w:val="24"/>
                <w:szCs w:val="24"/>
              </w:rPr>
            </w:pPr>
          </w:p>
        </w:tc>
      </w:tr>
      <w:tr w:rsidR="0098396F" w14:paraId="274DC3BA" w14:textId="77777777" w:rsidTr="00154C3F">
        <w:tc>
          <w:tcPr>
            <w:tcW w:w="4509" w:type="dxa"/>
          </w:tcPr>
          <w:p w14:paraId="532DAA07" w14:textId="0D270E0D" w:rsidR="0098396F" w:rsidRDefault="0098396F" w:rsidP="00154C3F">
            <w:pPr>
              <w:jc w:val="both"/>
              <w:rPr>
                <w:rFonts w:ascii="Sylfaen" w:eastAsia="Times New Roman" w:hAnsi="Sylfaen" w:cs="Arial Unicode"/>
                <w:sz w:val="24"/>
                <w:szCs w:val="24"/>
              </w:rPr>
            </w:pPr>
            <w:r w:rsidRPr="290AFCCA">
              <w:rPr>
                <w:rFonts w:ascii="Sylfaen" w:eastAsia="Times New Roman" w:hAnsi="Sylfaen" w:cs="Arial Unicode"/>
                <w:sz w:val="24"/>
                <w:szCs w:val="24"/>
              </w:rPr>
              <w:t xml:space="preserve">8.1.1 Մատակարարն հավաստում և համաձայնում է, որ (Ա) Ներկայումս առկա որևէ իրադարձություն կամ իրադրություն, որը ծագել է կամ կապված է կորոնավիրուսային համավարակի հետ (հայտնի որպես կորոնավիրուս  2 Քովիդ-19) (ներառյալ՝ մինչ օրս կատարման ենթակա ցանկացած իրավական միջոց ընդունելը, կիրառելը կամ գործողության մեջ դնելը ), որը առաջացել է մինչ սույն Պայմանագրի ուժի մեջ մտնելը (Քովիդ-19 Իրադարձություն(ներ)) չի համարվում  Ֆորս մաժորային իրադարձություն,  (Բ) Մատակարարին իրավունք չի վերապահվում  երկարաձգել  ժամանակացույցը՝ հիմքում դնելով </w:t>
            </w:r>
            <w:r w:rsidRPr="290AFCCA">
              <w:rPr>
                <w:rFonts w:ascii="Sylfaen" w:eastAsia="Times New Roman" w:hAnsi="Sylfaen" w:cs="Arial Unicode"/>
                <w:sz w:val="24"/>
                <w:szCs w:val="24"/>
              </w:rPr>
              <w:lastRenderedPageBreak/>
              <w:t xml:space="preserve">որևէ  Քովիդ-19 Իրադարձություն, (Գ) Որևէ  Քովիդ-19 Իրադարձության ազդեցություն պետք է համարվի սույն Պայմանագրով սահմանված Մատակարարի պարտավորությունները չկանխող, չխոչընդոտող, չխանգարող կամ չհետաձգող հանգամանք  (Դ) Քովիդ-19 Իրադարձությունները ռիսկ է, որը կրում է ՄատակարարըԱյն դեպքում, երբ Քովիդ-19 Իրադարձությունները առարկայական բացասական զարգացում կունենա հանրային իշխանությունների կողմից տրված հրամանների շրջանակում, որոնք պահանջում են (i) Գործարանների փակում (ii)արտադրության հետաձգում  (iii) սահմանների կամ նավահանգիստների փակում (iv)մարդկանց և տրանսպորտի տեղաշարժի սահմանափակում (v)այլ առարկայական սահմանափակումներ, որոնք ուղղակիորեն  ազդում է սույն Պայմանագրի կատարման վրա, երբ այսպիսի հրամանները ուղղակիորեն ազդում են Մատակարարի վրա (այն դեպքում, երբ Մատակարարն կարող է ապացուցել, որ Պայմանագրի կատարումը օբյեկտիվորեն անհնար է այսպիսի իրադարձության պատճառով) (Անսպասելի Քովիդ-19 Իրադարձություն), այսպիսի իրադարձությունները կհամարվեն ֆորս մաժորային; Ֆորս մաժորային իրադարձության կամ Անկանխատեսելի Covid-19 Իրադարձության ծագումից  հետո՝ 14 օրվա ընթացքում Մատակարարն պետք է տեղեկացնի </w:t>
            </w:r>
            <w:r w:rsidR="008C0C5D">
              <w:rPr>
                <w:rFonts w:ascii="Sylfaen" w:eastAsia="Times New Roman" w:hAnsi="Sylfaen" w:cs="Arial Unicode"/>
                <w:sz w:val="24"/>
                <w:szCs w:val="24"/>
              </w:rPr>
              <w:t>Գնորդ</w:t>
            </w:r>
            <w:r w:rsidRPr="290AFCCA">
              <w:rPr>
                <w:rFonts w:ascii="Sylfaen" w:eastAsia="Times New Roman" w:hAnsi="Sylfaen" w:cs="Arial Unicode"/>
                <w:sz w:val="24"/>
                <w:szCs w:val="24"/>
              </w:rPr>
              <w:t xml:space="preserve">ին և տրամադրի մանրամասներ, օժանդակ փաստաթղթերով, որոնք կապացուցեն համապատասխան հանգամանքների գոյությունը և  ազդեցությունը ժամանակացույցի վրա: </w:t>
            </w:r>
            <w:r w:rsidRPr="290AFCCA">
              <w:rPr>
                <w:rFonts w:ascii="Sylfaen" w:eastAsia="Times New Roman" w:hAnsi="Sylfaen" w:cs="Arial Unicode"/>
                <w:sz w:val="24"/>
                <w:szCs w:val="24"/>
              </w:rPr>
              <w:lastRenderedPageBreak/>
              <w:t>Ժամանակացույցի երկարաձգման վերաբերյալ ցանկացած պահանջ պետք է որոշվի և հաստատվի երկու Կողմերի կողմից, որոնք պետք է գործեն ողջամտորեն` չանտեսելով Մատակարարի պարտավորությունը` ձեռնարկելու բոլոր ողջամիտ միջոցները` Ֆորս մաժոր իրադարձությունը կամ Անկանխատեսելի Քովիդ-19 Իրադարձությունը կանխելու, նվազեցնելու և մեղմացնելու համար, Իրադարձություն Եթե ֆորս մաժորի ազդեցությունը կամ Անսպասելի Քովիդ-19 Իրադարձությունը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19E0B38D" w14:textId="77777777" w:rsidR="0098396F" w:rsidRDefault="0098396F" w:rsidP="00154C3F">
            <w:pPr>
              <w:jc w:val="both"/>
              <w:rPr>
                <w:rFonts w:ascii="Sylfaen" w:eastAsia="Times New Roman" w:hAnsi="Sylfaen" w:cs="Arial Unicode"/>
                <w:sz w:val="24"/>
                <w:szCs w:val="24"/>
              </w:rPr>
            </w:pPr>
          </w:p>
        </w:tc>
        <w:tc>
          <w:tcPr>
            <w:tcW w:w="4510" w:type="dxa"/>
          </w:tcPr>
          <w:p w14:paraId="5C54D601" w14:textId="77777777" w:rsidR="0098396F" w:rsidRDefault="0098396F" w:rsidP="00154C3F">
            <w:pPr>
              <w:jc w:val="both"/>
              <w:rPr>
                <w:rFonts w:ascii="Sylfaen" w:eastAsia="Times New Roman" w:hAnsi="Sylfaen"/>
                <w:sz w:val="24"/>
                <w:szCs w:val="24"/>
              </w:rPr>
            </w:pPr>
            <w:r w:rsidRPr="290AFCCA">
              <w:rPr>
                <w:rFonts w:ascii="Sylfaen" w:eastAsia="Times New Roman" w:hAnsi="Sylfaen"/>
                <w:sz w:val="24"/>
                <w:szCs w:val="24"/>
              </w:rPr>
              <w:lastRenderedPageBreak/>
              <w:t xml:space="preserve">8.1.1 The Supplier acknowledges and agrees that: (A)any event or circumstance as of this date arising out of or in connection with the coronavirus disease known as coronavirus 2 (“COVID-19”) (including the adoption, application or enactment of any legal measure enforceable until today) which has occurred prior to the date of this Contract (“Relevant COVID-19 Event(s)”) shall not constitute a Force Majeure Event;  (B)the Supplier shall not be entitled to an extension of the schedule in respect of any Relevant COVID-19 Events. (C)the effects of any Relevant COVID-19 Event shall be deemed not to prevent, impede, hinder or delay the performance by the Supplier of its obligations under the Contract; and </w:t>
            </w:r>
            <w:r w:rsidRPr="290AFCCA">
              <w:rPr>
                <w:rFonts w:ascii="Sylfaen" w:eastAsia="Times New Roman" w:hAnsi="Sylfaen"/>
                <w:sz w:val="24"/>
                <w:szCs w:val="24"/>
              </w:rPr>
              <w:lastRenderedPageBreak/>
              <w:t>(D)Relevant COVID-19 Events are a risk borne by the Supplier. Should the Relevant Covid-19 Events materially adversely develop due to mandatory orders issued by public authorities that require: (i) the closure of factories, (ii) suspension of manufacturing, (iii) closure of borders or ports, (iv) limitations to transport of persons or vehicles; or (v) other material restrictions directly affecting performance of the Contract, where such orders directly impact the Supplier (provided that the Supplier can evidence that performance of the Contract becomes objectively impossible because of such events) (“Non-Foreseeable Covid-19 Events”), such events shall be considered Force Majeure Events.Supplier shall notify CG within 14 days after the Force Majeure Event or Non-Foreseeable Covid-19 Event and provide details with supporting documentation demonstrating the existence of the same and on the extent, it impacts the Schedule. Any requested extension of the Schedule shall be determined and approved by both of the Parties, who shall act reasonably, without prejudice to the Supplier’s obligation to take all reasonable measures to prevent, minimize and mitigate the Force Majeure Event or Non-Foreseeable Covid-19 Event.          If the force-majeure or Non-Foreseeable Covid-19 continues more than 3 consecutive (three) months, each Party shall be entitled to terminate this Contract with a prior notice.</w:t>
            </w:r>
          </w:p>
          <w:p w14:paraId="3DA2BD87" w14:textId="77777777" w:rsidR="0098396F" w:rsidRDefault="0098396F" w:rsidP="00154C3F">
            <w:pPr>
              <w:jc w:val="both"/>
              <w:rPr>
                <w:rFonts w:ascii="Sylfaen" w:eastAsia="Times New Roman" w:hAnsi="Sylfaen"/>
                <w:sz w:val="24"/>
                <w:szCs w:val="24"/>
              </w:rPr>
            </w:pPr>
          </w:p>
        </w:tc>
      </w:tr>
    </w:tbl>
    <w:tbl>
      <w:tblPr>
        <w:tblStyle w:val="TableGrid3"/>
        <w:tblW w:w="0" w:type="auto"/>
        <w:tblLook w:val="04A0" w:firstRow="1" w:lastRow="0" w:firstColumn="1" w:lastColumn="0" w:noHBand="0" w:noVBand="1"/>
      </w:tblPr>
      <w:tblGrid>
        <w:gridCol w:w="4509"/>
        <w:gridCol w:w="4510"/>
      </w:tblGrid>
      <w:tr w:rsidR="0098396F" w14:paraId="12093DD0" w14:textId="77777777" w:rsidTr="00154C3F">
        <w:tc>
          <w:tcPr>
            <w:tcW w:w="4509" w:type="dxa"/>
            <w:shd w:val="clear" w:color="auto" w:fill="8EAADB" w:themeFill="accent1" w:themeFillTint="99"/>
          </w:tcPr>
          <w:p w14:paraId="782E6F4E" w14:textId="77777777" w:rsidR="0098396F" w:rsidRPr="009C7BB9" w:rsidRDefault="0098396F" w:rsidP="0098396F">
            <w:pPr>
              <w:pStyle w:val="paragraph"/>
              <w:numPr>
                <w:ilvl w:val="0"/>
                <w:numId w:val="23"/>
              </w:numPr>
              <w:spacing w:before="0" w:beforeAutospacing="0" w:after="0" w:afterAutospacing="0"/>
              <w:jc w:val="center"/>
              <w:textAlignment w:val="baseline"/>
              <w:rPr>
                <w:rFonts w:ascii="Sylfaen" w:hAnsi="Sylfaen"/>
                <w:b/>
              </w:rPr>
            </w:pPr>
            <w:r w:rsidRPr="00990281">
              <w:rPr>
                <w:rStyle w:val="normaltextrun"/>
                <w:rFonts w:ascii="Sylfaen" w:hAnsi="Sylfaen"/>
                <w:b/>
              </w:rPr>
              <w:lastRenderedPageBreak/>
              <w:t>Լրացուցիչ Դրույթներ</w:t>
            </w:r>
          </w:p>
        </w:tc>
        <w:tc>
          <w:tcPr>
            <w:tcW w:w="4510" w:type="dxa"/>
            <w:shd w:val="clear" w:color="auto" w:fill="8EAADB" w:themeFill="accent1" w:themeFillTint="99"/>
          </w:tcPr>
          <w:p w14:paraId="2870FF92" w14:textId="77777777" w:rsidR="0098396F" w:rsidRDefault="0098396F" w:rsidP="00154C3F">
            <w:pPr>
              <w:jc w:val="center"/>
            </w:pPr>
            <w:r>
              <w:rPr>
                <w:rFonts w:ascii="Sylfaen" w:hAnsi="Sylfaen" w:cs="Arial"/>
                <w:b/>
                <w:sz w:val="24"/>
                <w:szCs w:val="24"/>
                <w:lang w:val="en-US"/>
              </w:rPr>
              <w:t xml:space="preserve">9. </w:t>
            </w:r>
            <w:r w:rsidRPr="00990281">
              <w:rPr>
                <w:rFonts w:ascii="Sylfaen" w:hAnsi="Sylfaen" w:cs="Arial"/>
                <w:b/>
                <w:sz w:val="24"/>
                <w:szCs w:val="24"/>
              </w:rPr>
              <w:t>Supplementary Provisions</w:t>
            </w:r>
          </w:p>
        </w:tc>
      </w:tr>
      <w:tr w:rsidR="0098396F" w:rsidRPr="00DF0ABA" w14:paraId="6A90C235" w14:textId="77777777" w:rsidTr="00154C3F">
        <w:tc>
          <w:tcPr>
            <w:tcW w:w="4509" w:type="dxa"/>
          </w:tcPr>
          <w:p w14:paraId="079509C4" w14:textId="77777777" w:rsidR="0098396F" w:rsidRDefault="0098396F" w:rsidP="00154C3F">
            <w:pPr>
              <w:jc w:val="both"/>
            </w:pPr>
            <w:r w:rsidRPr="290AFCCA">
              <w:rPr>
                <w:rFonts w:ascii="Sylfaen" w:eastAsia="Times New Roman" w:hAnsi="Sylfaen" w:cs="Arial Unicode"/>
                <w:sz w:val="24"/>
                <w:szCs w:val="24"/>
              </w:rPr>
              <w:t>9.1 Սույն Պայմանագիրն ուժի մեջ է մտնում երկկողմանի ստորագրման պահից և գործում է մինչև Կողմերի կողմից պարտավորությունների ամբողջական կատարումը:</w:t>
            </w:r>
            <w:r>
              <w:t xml:space="preserve"> </w:t>
            </w:r>
            <w:r w:rsidRPr="00DF0ABA">
              <w:rPr>
                <w:rFonts w:ascii="Sylfaen" w:eastAsia="Times New Roman" w:hAnsi="Sylfaen" w:cs="Arial Unicode"/>
                <w:sz w:val="24"/>
                <w:szCs w:val="24"/>
              </w:rPr>
              <w:t>Սույն Պայմանագիրը գերակայում է Կողմերի միջև նախկինում գրավոր կամ բանավոր կնքված որևէ համաձայնության նկատմամբ։ Սույն Պայմանագիրը հանդիսանում է Կողմերի միջև պայմանների վերջնական հաստատման բացառիկ փաստաթուղթ։</w:t>
            </w:r>
          </w:p>
        </w:tc>
        <w:tc>
          <w:tcPr>
            <w:tcW w:w="4510" w:type="dxa"/>
          </w:tcPr>
          <w:p w14:paraId="7BA45654" w14:textId="77777777" w:rsidR="0098396F" w:rsidRPr="00DF0ABA" w:rsidRDefault="0098396F" w:rsidP="00154C3F">
            <w:pPr>
              <w:jc w:val="both"/>
              <w:rPr>
                <w:rFonts w:ascii="Sylfaen" w:eastAsia="Times New Roman" w:hAnsi="Sylfaen"/>
                <w:sz w:val="24"/>
                <w:szCs w:val="24"/>
                <w:lang w:val="en-US"/>
              </w:rPr>
            </w:pPr>
            <w:r w:rsidRPr="290AFCCA">
              <w:rPr>
                <w:rFonts w:ascii="Sylfaen" w:hAnsi="Sylfaen"/>
                <w:sz w:val="24"/>
                <w:szCs w:val="24"/>
              </w:rPr>
              <w:t xml:space="preserve">9.1 </w:t>
            </w:r>
            <w:r w:rsidRPr="290AFCCA">
              <w:rPr>
                <w:rFonts w:ascii="Sylfaen" w:eastAsia="Times New Roman" w:hAnsi="Sylfaen"/>
                <w:sz w:val="24"/>
                <w:szCs w:val="24"/>
              </w:rPr>
              <w:t>This Contract shall enter into force from the moment of its bilateral signature and and remains in force till full performance of its obligations by the Parties.</w:t>
            </w:r>
            <w:r>
              <w:rPr>
                <w:rFonts w:ascii="Sylfaen" w:eastAsia="Times New Roman" w:hAnsi="Sylfaen"/>
                <w:sz w:val="24"/>
                <w:szCs w:val="24"/>
                <w:lang w:val="en-US"/>
              </w:rPr>
              <w:t xml:space="preserve"> </w:t>
            </w:r>
            <w:r w:rsidRPr="00DF0ABA">
              <w:rPr>
                <w:rFonts w:ascii="Sylfaen" w:eastAsia="Times New Roman" w:hAnsi="Sylfaen"/>
                <w:sz w:val="24"/>
                <w:szCs w:val="24"/>
                <w:lang w:val="en-US"/>
              </w:rPr>
              <w:t>This Contract supersedes any prior written or oral agreements between the parties. This Contract is a complete and exclusive statement of the terms of the Contract between the Parties.</w:t>
            </w:r>
          </w:p>
        </w:tc>
      </w:tr>
      <w:tr w:rsidR="0098396F" w14:paraId="33F834C7" w14:textId="77777777" w:rsidTr="00154C3F">
        <w:tc>
          <w:tcPr>
            <w:tcW w:w="4509" w:type="dxa"/>
          </w:tcPr>
          <w:p w14:paraId="4E776875" w14:textId="77777777" w:rsidR="0098396F" w:rsidRDefault="0098396F" w:rsidP="00154C3F">
            <w:pPr>
              <w:jc w:val="both"/>
            </w:pPr>
            <w:r w:rsidRPr="00ED4164">
              <w:rPr>
                <w:rFonts w:ascii="Sylfaen" w:eastAsia="Times New Roman" w:hAnsi="Sylfaen" w:cs="Arial Unicode"/>
                <w:bCs/>
                <w:sz w:val="24"/>
                <w:szCs w:val="24"/>
              </w:rPr>
              <w:t>9.2 Սույն Պայմանագիրը կարող է փոփոխվել կամ լրացվել միայն երկու Կողմերի կողմից քննարկված և ստորագրված առանձին համաձայնությամբ:</w:t>
            </w:r>
            <w:r w:rsidRPr="00ED4164">
              <w:rPr>
                <w:rFonts w:ascii="Sylfaen" w:eastAsia="Times New Roman" w:hAnsi="Sylfaen" w:cs="Arial Unicode"/>
                <w:bCs/>
                <w:caps/>
                <w:sz w:val="24"/>
                <w:szCs w:val="24"/>
              </w:rPr>
              <w:t xml:space="preserve"> </w:t>
            </w:r>
          </w:p>
        </w:tc>
        <w:tc>
          <w:tcPr>
            <w:tcW w:w="4510" w:type="dxa"/>
          </w:tcPr>
          <w:p w14:paraId="55EF3E59" w14:textId="77777777" w:rsidR="0098396F" w:rsidRPr="00FF1987" w:rsidRDefault="0098396F" w:rsidP="00154C3F">
            <w:pPr>
              <w:ind w:left="21"/>
              <w:contextualSpacing/>
              <w:jc w:val="both"/>
              <w:rPr>
                <w:rFonts w:ascii="Sylfaen" w:eastAsia="Times New Roman" w:hAnsi="Sylfaen"/>
                <w:bCs/>
                <w:sz w:val="24"/>
                <w:szCs w:val="24"/>
                <w:lang w:val="en-US"/>
              </w:rPr>
            </w:pPr>
            <w:r w:rsidRPr="00ED4164">
              <w:rPr>
                <w:rFonts w:ascii="Sylfaen" w:eastAsia="Times New Roman" w:hAnsi="Sylfaen"/>
                <w:bCs/>
                <w:sz w:val="24"/>
                <w:szCs w:val="24"/>
              </w:rPr>
              <w:t>9.2 The amendments and additions to this Contract shall be discussed by the Parties mutually and defined in a separate agreement</w:t>
            </w:r>
            <w:r>
              <w:rPr>
                <w:rFonts w:ascii="Sylfaen" w:eastAsia="Times New Roman" w:hAnsi="Sylfaen"/>
                <w:bCs/>
                <w:sz w:val="24"/>
                <w:szCs w:val="24"/>
                <w:lang w:val="en-US"/>
              </w:rPr>
              <w:t>.</w:t>
            </w:r>
          </w:p>
          <w:p w14:paraId="5637C11C" w14:textId="77777777" w:rsidR="0098396F" w:rsidRDefault="0098396F" w:rsidP="00154C3F"/>
        </w:tc>
      </w:tr>
      <w:tr w:rsidR="0098396F" w14:paraId="3156907F" w14:textId="77777777" w:rsidTr="00154C3F">
        <w:tc>
          <w:tcPr>
            <w:tcW w:w="4509" w:type="dxa"/>
          </w:tcPr>
          <w:p w14:paraId="540D7575" w14:textId="77777777" w:rsidR="0098396F" w:rsidRDefault="0098396F" w:rsidP="00154C3F">
            <w:pPr>
              <w:jc w:val="both"/>
              <w:rPr>
                <w:rFonts w:ascii="Sylfaen" w:eastAsia="Times New Roman" w:hAnsi="Sylfaen" w:cs="Arial Unicode"/>
                <w:sz w:val="24"/>
                <w:szCs w:val="24"/>
              </w:rPr>
            </w:pPr>
            <w:r w:rsidRPr="290AFCCA">
              <w:rPr>
                <w:rFonts w:ascii="Sylfaen" w:eastAsia="Times New Roman" w:hAnsi="Sylfaen" w:cs="Arial Unicode"/>
                <w:sz w:val="24"/>
                <w:szCs w:val="24"/>
              </w:rPr>
              <w:t xml:space="preserve">9.3 Տեխնիկական բնութագրի և Պայմանագրի պայմանների միջև հակասություններ լինելու դեպքում </w:t>
            </w:r>
            <w:r w:rsidRPr="290AFCCA">
              <w:rPr>
                <w:rFonts w:ascii="Sylfaen" w:eastAsia="Times New Roman" w:hAnsi="Sylfaen" w:cs="Arial Unicode"/>
                <w:sz w:val="24"/>
                <w:szCs w:val="24"/>
              </w:rPr>
              <w:lastRenderedPageBreak/>
              <w:t>կիրառվում են Պայմանագրի պայմանները:</w:t>
            </w:r>
          </w:p>
        </w:tc>
        <w:tc>
          <w:tcPr>
            <w:tcW w:w="4510" w:type="dxa"/>
          </w:tcPr>
          <w:p w14:paraId="235FE811" w14:textId="77777777" w:rsidR="0098396F" w:rsidRDefault="0098396F" w:rsidP="00154C3F">
            <w:pPr>
              <w:jc w:val="both"/>
              <w:rPr>
                <w:rFonts w:ascii="Sylfaen" w:eastAsia="Times New Roman" w:hAnsi="Sylfaen"/>
                <w:sz w:val="24"/>
                <w:szCs w:val="24"/>
              </w:rPr>
            </w:pPr>
            <w:r w:rsidRPr="290AFCCA">
              <w:rPr>
                <w:rFonts w:ascii="Sylfaen" w:eastAsia="Times New Roman" w:hAnsi="Sylfaen"/>
                <w:sz w:val="24"/>
                <w:szCs w:val="24"/>
              </w:rPr>
              <w:lastRenderedPageBreak/>
              <w:t xml:space="preserve">9.3 In case of any discrepancies between the technical specification and the terms of </w:t>
            </w:r>
            <w:r w:rsidRPr="290AFCCA">
              <w:rPr>
                <w:rFonts w:ascii="Sylfaen" w:eastAsia="Times New Roman" w:hAnsi="Sylfaen"/>
                <w:sz w:val="24"/>
                <w:szCs w:val="24"/>
              </w:rPr>
              <w:lastRenderedPageBreak/>
              <w:t>the Contract, the terms of the Contract shall apply.</w:t>
            </w:r>
          </w:p>
        </w:tc>
      </w:tr>
      <w:tr w:rsidR="0098396F" w:rsidRPr="00DB7B23" w14:paraId="0EAA51CB" w14:textId="77777777" w:rsidTr="00154C3F">
        <w:tc>
          <w:tcPr>
            <w:tcW w:w="4509" w:type="dxa"/>
          </w:tcPr>
          <w:p w14:paraId="60F21414" w14:textId="77777777" w:rsidR="0098396F" w:rsidRPr="00DB7B23" w:rsidRDefault="0098396F" w:rsidP="00154C3F">
            <w:pPr>
              <w:jc w:val="both"/>
              <w:rPr>
                <w:lang w:val="en-US"/>
              </w:rPr>
            </w:pPr>
            <w:r w:rsidRPr="290AFCCA">
              <w:rPr>
                <w:rFonts w:ascii="Sylfaen" w:eastAsia="Times New Roman" w:hAnsi="Sylfaen" w:cs="Arial Unicode"/>
                <w:sz w:val="24"/>
                <w:szCs w:val="24"/>
              </w:rPr>
              <w:lastRenderedPageBreak/>
              <w:t xml:space="preserve">9.4 </w:t>
            </w:r>
            <w:r w:rsidRPr="00DF0ABA">
              <w:rPr>
                <w:rFonts w:ascii="Sylfaen" w:eastAsia="Times New Roman" w:hAnsi="Sylfaen" w:cs="Arial Unicode"/>
                <w:sz w:val="24"/>
                <w:szCs w:val="24"/>
              </w:rPr>
              <w:t xml:space="preserve">Սույն Պայմանագրով բոլոր ծանուցումները պետք է ուղարկվեն էլեկտրոնային նամակով, հեռապատճենով կամ գրավոր նամակով` սույն Պայմանագրում նշված հասցեներով: </w:t>
            </w:r>
            <w:r w:rsidRPr="290AFCCA">
              <w:rPr>
                <w:rFonts w:ascii="Sylfaen" w:eastAsia="Times New Roman" w:hAnsi="Sylfaen" w:cs="Arial Unicode"/>
                <w:sz w:val="24"/>
                <w:szCs w:val="24"/>
              </w:rPr>
              <w:t>Կողմերը պարտավորվում են իրենց հասցեների, բանկային վավերապայմանների, ինչպես նաև վերակազմակերպման դեպքում միմյանց տեղյակ պահել մեկ շաբաթվա ընթացքում</w:t>
            </w:r>
            <w:r w:rsidRPr="290AFCCA">
              <w:rPr>
                <w:rFonts w:ascii="Sylfaen" w:eastAsia="Times New Roman" w:hAnsi="Sylfaen" w:cs="Arial Unicode"/>
                <w:sz w:val="24"/>
                <w:szCs w:val="24"/>
                <w:lang w:val="en-US"/>
              </w:rPr>
              <w:t>: Այլապես բոլոր ծանուցումներն ուղարկված սույն Պայմանագրում նշված պաշտոնական ներկայացուցիչներին նշված հասցեներով կամ էլեկտրոնային հասցեներին համարվում են վավեր։</w:t>
            </w:r>
          </w:p>
        </w:tc>
        <w:tc>
          <w:tcPr>
            <w:tcW w:w="4510" w:type="dxa"/>
          </w:tcPr>
          <w:p w14:paraId="41F92918" w14:textId="77777777" w:rsidR="0098396F" w:rsidRPr="00DB7B23" w:rsidRDefault="0098396F" w:rsidP="00154C3F">
            <w:pPr>
              <w:ind w:left="21"/>
              <w:contextualSpacing/>
              <w:jc w:val="both"/>
              <w:rPr>
                <w:rFonts w:ascii="Sylfaen" w:eastAsia="Times New Roman" w:hAnsi="Sylfaen"/>
                <w:sz w:val="24"/>
                <w:szCs w:val="24"/>
              </w:rPr>
            </w:pPr>
            <w:r w:rsidRPr="290AFCCA">
              <w:rPr>
                <w:rFonts w:ascii="Sylfaen" w:eastAsia="Times New Roman" w:hAnsi="Sylfaen"/>
                <w:sz w:val="24"/>
                <w:szCs w:val="24"/>
              </w:rPr>
              <w:t xml:space="preserve">9.4 </w:t>
            </w:r>
            <w:r w:rsidRPr="00DF0ABA">
              <w:rPr>
                <w:rFonts w:ascii="Sylfaen" w:eastAsia="Times New Roman" w:hAnsi="Sylfaen"/>
                <w:sz w:val="24"/>
                <w:szCs w:val="24"/>
              </w:rPr>
              <w:t xml:space="preserve">All notices of this Contract shall be by e-mail, fax or written letter, by the addresses defined in this Contract. </w:t>
            </w:r>
            <w:r w:rsidRPr="290AFCCA">
              <w:rPr>
                <w:rFonts w:ascii="Sylfaen" w:eastAsia="Times New Roman" w:hAnsi="Sylfaen"/>
                <w:sz w:val="24"/>
                <w:szCs w:val="24"/>
              </w:rPr>
              <w:t>The Parties shall inform each other about address, bank requisites changes as well as their reorganization within one- week period. Otherwise, all notifications sent to address, email and/or authorized representatives mentioned in this Contract are considered valid.</w:t>
            </w:r>
          </w:p>
        </w:tc>
      </w:tr>
      <w:tr w:rsidR="0098396F" w14:paraId="14D189C8" w14:textId="77777777" w:rsidTr="00154C3F">
        <w:tc>
          <w:tcPr>
            <w:tcW w:w="4509" w:type="dxa"/>
          </w:tcPr>
          <w:p w14:paraId="37108494" w14:textId="77777777" w:rsidR="0098396F" w:rsidRPr="00DB7B23" w:rsidRDefault="0098396F" w:rsidP="00154C3F">
            <w:pPr>
              <w:jc w:val="both"/>
              <w:rPr>
                <w:rFonts w:ascii="Sylfaen" w:eastAsia="Times New Roman" w:hAnsi="Sylfaen" w:cs="Arial Unicode"/>
                <w:caps/>
                <w:sz w:val="24"/>
                <w:szCs w:val="24"/>
              </w:rPr>
            </w:pPr>
            <w:r w:rsidRPr="290AFCCA">
              <w:rPr>
                <w:rFonts w:ascii="Sylfaen" w:eastAsia="Times New Roman" w:hAnsi="Sylfaen" w:cs="Arial Unicode"/>
                <w:sz w:val="24"/>
                <w:szCs w:val="24"/>
              </w:rPr>
              <w:t>9.5 Սույն Պայմանագիրը կնքվում է հայերեն և անգլերեն լեզուներով, 2 (երկու) օրինակից, որոնցից յուրաքանչյուրն ունի հավասար իրավաբանական ուժ: Տարբերակների միջև անհամապատասխանության դեպքում գերակայում է հայերեն տարբերակը: Կողմերից յուրաքանչյուրին տրվում է սույն Պայմանագրի մեկ օրինակ:</w:t>
            </w:r>
          </w:p>
        </w:tc>
        <w:tc>
          <w:tcPr>
            <w:tcW w:w="4510" w:type="dxa"/>
          </w:tcPr>
          <w:p w14:paraId="0FBB0593" w14:textId="77777777" w:rsidR="0098396F" w:rsidRDefault="0098396F" w:rsidP="00154C3F">
            <w:pPr>
              <w:ind w:left="21"/>
              <w:contextualSpacing/>
              <w:jc w:val="both"/>
            </w:pPr>
            <w:r w:rsidRPr="290AFCCA">
              <w:rPr>
                <w:rFonts w:ascii="Sylfaen" w:eastAsia="Times New Roman" w:hAnsi="Sylfaen"/>
                <w:sz w:val="24"/>
                <w:szCs w:val="24"/>
              </w:rPr>
              <w:t>9.5 This Contract is made in Armenian and English languages, in 2 (two) originals of equal force. In case of inconsistencies between the English and Armenian versions, the Armenian version shall prevail. Each Party to the Agreement is given an original.</w:t>
            </w:r>
          </w:p>
        </w:tc>
      </w:tr>
      <w:tr w:rsidR="0098396F" w:rsidRPr="004A62EA" w14:paraId="6DA6F951" w14:textId="77777777" w:rsidTr="00154C3F">
        <w:trPr>
          <w:trHeight w:val="3500"/>
        </w:trPr>
        <w:tc>
          <w:tcPr>
            <w:tcW w:w="4509" w:type="dxa"/>
          </w:tcPr>
          <w:p w14:paraId="459F8C08" w14:textId="77777777" w:rsidR="0098396F" w:rsidRPr="00DF0ABA" w:rsidRDefault="0098396F" w:rsidP="00154C3F">
            <w:pPr>
              <w:ind w:right="72"/>
              <w:jc w:val="both"/>
              <w:rPr>
                <w:rFonts w:ascii="Sylfaen" w:eastAsia="Times New Roman" w:hAnsi="Sylfaen" w:cs="Arial Unicode"/>
                <w:sz w:val="24"/>
                <w:szCs w:val="24"/>
              </w:rPr>
            </w:pPr>
            <w:r w:rsidRPr="00DF0ABA">
              <w:rPr>
                <w:rFonts w:ascii="Sylfaen" w:eastAsia="Times New Roman" w:hAnsi="Sylfaen" w:cs="Arial Unicode"/>
                <w:sz w:val="24"/>
                <w:szCs w:val="24"/>
              </w:rPr>
              <w:t xml:space="preserve">9.6 Սույն Պայմանագրի նկատմամբ կիրառվում է ՀՀ օրենսդրությունը: Սույն պայմանագրի կապակցությամբ ծագած վեճերը լուծվում են Կողմերի միջև բանակցությունների միջոցով: Համաձայնություն ձեռք չբերելու դեպքում վեճերի լուծումը հանձնվում է Երևան քաղաքի ընդհանուր առաջին ատյանի իրավասության կամ ՀՀ Սնանկության դատարանի քննությանը: </w:t>
            </w:r>
          </w:p>
        </w:tc>
        <w:tc>
          <w:tcPr>
            <w:tcW w:w="4510" w:type="dxa"/>
          </w:tcPr>
          <w:p w14:paraId="14CBE899" w14:textId="77777777" w:rsidR="0098396F" w:rsidRPr="004A62EA" w:rsidRDefault="0098396F" w:rsidP="00154C3F">
            <w:pPr>
              <w:ind w:left="21"/>
              <w:contextualSpacing/>
              <w:jc w:val="both"/>
              <w:rPr>
                <w:rFonts w:ascii="Sylfaen" w:eastAsia="Times New Roman" w:hAnsi="Sylfaen"/>
                <w:sz w:val="24"/>
                <w:szCs w:val="24"/>
                <w:lang w:val="en-US"/>
              </w:rPr>
            </w:pPr>
            <w:r>
              <w:rPr>
                <w:rFonts w:ascii="Sylfaen" w:eastAsia="Times New Roman" w:hAnsi="Sylfaen"/>
                <w:sz w:val="24"/>
                <w:szCs w:val="24"/>
                <w:lang w:val="en-US"/>
              </w:rPr>
              <w:t xml:space="preserve">9.6 </w:t>
            </w:r>
            <w:r w:rsidRPr="00B0233B">
              <w:rPr>
                <w:rFonts w:ascii="Sylfaen" w:hAnsi="Sylfaen"/>
                <w:bCs/>
                <w:sz w:val="24"/>
                <w:szCs w:val="24"/>
                <w:lang w:val="en-GB"/>
              </w:rPr>
              <w:t xml:space="preserve">All disputes in relation to the Contract should be solved by negotiations between the parties hereto. In case the latter is impossible the dispute should be brought before the </w:t>
            </w:r>
            <w:r w:rsidRPr="00B0233B">
              <w:rPr>
                <w:rFonts w:ascii="Sylfaen" w:hAnsi="Sylfaen"/>
                <w:bCs/>
                <w:sz w:val="24"/>
                <w:szCs w:val="24"/>
              </w:rPr>
              <w:t>Yerevan general jurisdiction first instance</w:t>
            </w:r>
            <w:r w:rsidRPr="00B0233B">
              <w:rPr>
                <w:rFonts w:ascii="Sylfaen" w:hAnsi="Sylfaen"/>
                <w:bCs/>
                <w:sz w:val="24"/>
                <w:szCs w:val="24"/>
                <w:lang w:val="en-GB"/>
              </w:rPr>
              <w:t xml:space="preserve"> court or Bankruptcy Court of the Republic of Armenia</w:t>
            </w:r>
          </w:p>
        </w:tc>
      </w:tr>
    </w:tbl>
    <w:tbl>
      <w:tblPr>
        <w:tblStyle w:val="TableGrid11"/>
        <w:tblW w:w="0" w:type="auto"/>
        <w:tblLook w:val="04A0" w:firstRow="1" w:lastRow="0" w:firstColumn="1" w:lastColumn="0" w:noHBand="0" w:noVBand="1"/>
      </w:tblPr>
      <w:tblGrid>
        <w:gridCol w:w="4529"/>
        <w:gridCol w:w="4490"/>
      </w:tblGrid>
      <w:tr w:rsidR="004A494F" w:rsidRPr="00BB7659" w14:paraId="0795D1AA" w14:textId="77777777" w:rsidTr="00FE19F5">
        <w:tc>
          <w:tcPr>
            <w:tcW w:w="4529" w:type="dxa"/>
          </w:tcPr>
          <w:p w14:paraId="0F6394A8" w14:textId="77777777" w:rsidR="004A494F" w:rsidRPr="00BB7659" w:rsidRDefault="004A494F" w:rsidP="00FE19F5">
            <w:pPr>
              <w:jc w:val="both"/>
              <w:rPr>
                <w:rFonts w:ascii="Sylfaen" w:eastAsia="Times New Roman" w:hAnsi="Sylfaen" w:cs="Arial Unicode"/>
                <w:sz w:val="24"/>
                <w:szCs w:val="24"/>
                <w:lang w:val="hy-AM"/>
              </w:rPr>
            </w:pPr>
            <w:bookmarkStart w:id="5" w:name="_Hlk77163602"/>
            <w:r w:rsidRPr="00BB7659">
              <w:rPr>
                <w:rFonts w:ascii="Sylfaen" w:eastAsia="Times New Roman" w:hAnsi="Sylfaen" w:cs="Arial Unicode"/>
                <w:lang w:val="hy-AM"/>
              </w:rPr>
              <w:t>9.7</w:t>
            </w:r>
            <w:r w:rsidRPr="00BB7659">
              <w:rPr>
                <w:rFonts w:ascii="Sylfaen" w:eastAsia="Times New Roman" w:hAnsi="Sylfaen" w:cs="Arial Unicode"/>
              </w:rPr>
              <w:t xml:space="preserve"> </w:t>
            </w:r>
            <w:r w:rsidRPr="00BB7659">
              <w:rPr>
                <w:rFonts w:ascii="Sylfaen" w:eastAsia="Times New Roman" w:hAnsi="Sylfaen" w:cs="Arial Unicode"/>
                <w:sz w:val="24"/>
                <w:szCs w:val="24"/>
                <w:lang w:val="hy-AM"/>
              </w:rPr>
              <w:t>Կոռուպցիայի, փողերի լվացման և ֆինանսական հանցագործությունների դեմ միջոցներ:</w:t>
            </w:r>
          </w:p>
        </w:tc>
        <w:tc>
          <w:tcPr>
            <w:tcW w:w="4490" w:type="dxa"/>
          </w:tcPr>
          <w:p w14:paraId="7A4AA999" w14:textId="77777777" w:rsidR="004A494F" w:rsidRPr="00BB7659" w:rsidRDefault="004A494F" w:rsidP="00FE19F5">
            <w:pPr>
              <w:pStyle w:val="paragraph"/>
              <w:spacing w:before="0" w:beforeAutospacing="0" w:after="0" w:afterAutospacing="0"/>
              <w:jc w:val="both"/>
              <w:textAlignment w:val="baseline"/>
              <w:rPr>
                <w:rFonts w:ascii="Sylfaen" w:hAnsi="Sylfaen" w:cs="Arial Unicode"/>
                <w:noProof w:val="0"/>
                <w:lang w:eastAsia="en-US"/>
              </w:rPr>
            </w:pPr>
            <w:r w:rsidRPr="00BB7659">
              <w:rPr>
                <w:rFonts w:ascii="Sylfaen" w:hAnsi="Sylfaen" w:cs="Arial Unicode"/>
                <w:noProof w:val="0"/>
                <w:lang w:eastAsia="en-US"/>
              </w:rPr>
              <w:t>9.7 “Anti-Corruption, Money Laundering, and Financial Crimes.   </w:t>
            </w:r>
          </w:p>
          <w:p w14:paraId="1D59581B" w14:textId="77777777" w:rsidR="004A494F" w:rsidRPr="00BB7659" w:rsidRDefault="004A494F" w:rsidP="00FE19F5">
            <w:pPr>
              <w:jc w:val="both"/>
              <w:rPr>
                <w:rFonts w:ascii="Sylfaen" w:eastAsia="Times New Roman" w:hAnsi="Sylfaen" w:cs="Arial Unicode"/>
                <w:sz w:val="24"/>
                <w:szCs w:val="24"/>
                <w:lang w:val="hy-AM"/>
              </w:rPr>
            </w:pPr>
          </w:p>
        </w:tc>
      </w:tr>
      <w:tr w:rsidR="004A494F" w:rsidRPr="00BB7659" w14:paraId="2E4A5E44" w14:textId="77777777" w:rsidTr="00FE19F5">
        <w:tc>
          <w:tcPr>
            <w:tcW w:w="4529" w:type="dxa"/>
          </w:tcPr>
          <w:p w14:paraId="19990FAC" w14:textId="22B331C9"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lastRenderedPageBreak/>
              <w:t>ա</w:t>
            </w:r>
            <w:r w:rsidRPr="00BB7659">
              <w:rPr>
                <w:rFonts w:ascii="Times New Roman" w:eastAsia="Times New Roman" w:hAnsi="Times New Roman" w:cs="Times New Roman"/>
                <w:sz w:val="24"/>
                <w:szCs w:val="24"/>
                <w:lang w:val="hy-AM"/>
              </w:rPr>
              <w:t>․</w:t>
            </w:r>
            <w:r w:rsidRPr="00BB7659">
              <w:rPr>
                <w:rFonts w:ascii="Sylfaen" w:eastAsia="Times New Roman" w:hAnsi="Sylfaen" w:cs="Arial Unicode"/>
                <w:sz w:val="24"/>
                <w:szCs w:val="24"/>
                <w:lang w:val="hy-AM"/>
              </w:rPr>
              <w:t xml:space="preserve">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ներկայացնում և երաշխավորում է, որ ոչ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ոչ էլ նրա տնօրեններից որևէ մեկը, աշխատակիցները, դուստր ձեռնարկությունները, գործակալները կամ ներկայացուցիչները (հավաքականորեն ՝ «Փոխկապակցված անձինք»). I) պաշտոնապես չեն մեղադրվել կամ դատապարտվել որևէ ֆինանսական հանցագործության համար. (ii) չի ենթարկվել 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(պաշտոնական կամ ոչ պաշտոնական), (iii) ներկայումս կամ ապագայում սույն Պայմանագրի գործողության ընթացքում աշխատանքի է ընդունելու որևէ Կառավարության պաշտոնյայի, կամ վերջինիս ընտանիքի որևէ անդամի կամ որևէ Կառավարության պաշտոնյայի մերձավոր գործընկերոջ:</w:t>
            </w:r>
          </w:p>
          <w:p w14:paraId="1FFAF3B5" w14:textId="0E9029EA"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t xml:space="preserve"> բ.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հավաստում և երաշխավորում է, որ ինքը և իր գործընկերները ծանոթ են և </w:t>
            </w:r>
            <w:r w:rsidRPr="00BB7659">
              <w:rPr>
                <w:rFonts w:ascii="Sylfaen" w:eastAsia="Times New Roman" w:hAnsi="Sylfaen" w:cs="Arial Unicode"/>
                <w:sz w:val="24"/>
                <w:szCs w:val="24"/>
                <w:lang w:val="hy-AM"/>
              </w:rPr>
              <w:lastRenderedPageBreak/>
              <w:t xml:space="preserve">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Կոռուպցիոն Դրսևորումների Ակտին, Մեծ 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աշխատանքների կատարման համար և սույն պայմանագրի ողջ ընթացքում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իր և իր գործընկերներից յուրաքանչյուրի  համար առաջադրում և շարունակելու է առաջադրել լիովին համապատասխանել Կաշառառության Դեմ Պայքարի բոլոր օրենքներն (առանց հաշվի առնելու յուրաքանչյուր գործի համար նման օրենքների իրավական պահանջները):  Բացի այդ,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համաձայնում է, որ անմիջապես տեղեկացնի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 xml:space="preserve">ին այն մասին, եթե </w:t>
            </w:r>
            <w:r w:rsidR="008241A9">
              <w:rPr>
                <w:rFonts w:ascii="Sylfaen" w:eastAsia="Times New Roman" w:hAnsi="Sylfaen" w:cs="Arial Unicode"/>
                <w:sz w:val="24"/>
                <w:szCs w:val="24"/>
                <w:lang w:val="hy-AM"/>
              </w:rPr>
              <w:t>Մատակարար</w:t>
            </w:r>
            <w:r w:rsidRPr="00BB7659">
              <w:rPr>
                <w:rFonts w:ascii="Sylfaen" w:eastAsia="Times New Roman" w:hAnsi="Sylfaen" w:cs="Arial Unicode"/>
                <w:sz w:val="24"/>
                <w:szCs w:val="24"/>
                <w:lang w:val="hy-AM"/>
              </w:rPr>
              <w:t xml:space="preserve">ի ընտանիքի որևէ անդամ, մոտ բիզնես գործընկերը կամ որևէ գործընկեր ստանձնի որևէ պաշտոն: Նման դեպքում,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համաձայնում է, որ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 xml:space="preserve">ն իրավունք ունի, իր հայեցողությամբ, </w:t>
            </w:r>
            <w:r w:rsidR="008241A9">
              <w:rPr>
                <w:rFonts w:ascii="Sylfaen" w:eastAsia="Times New Roman" w:hAnsi="Sylfaen" w:cs="Arial Unicode"/>
                <w:sz w:val="24"/>
                <w:szCs w:val="24"/>
                <w:lang w:val="hy-AM"/>
              </w:rPr>
              <w:t>Մատակարար</w:t>
            </w:r>
            <w:r w:rsidRPr="00BB7659">
              <w:rPr>
                <w:rFonts w:ascii="Sylfaen" w:eastAsia="Times New Roman" w:hAnsi="Sylfaen" w:cs="Arial Unicode"/>
                <w:sz w:val="24"/>
                <w:szCs w:val="24"/>
                <w:lang w:val="hy-AM"/>
              </w:rPr>
              <w:t>ին պարտադրել համապատասխան սահմանափակումներ՝ ապահովելու համապատասխանությունը կաշառառության դեմ օրենքների պահանջներին:</w:t>
            </w:r>
          </w:p>
          <w:p w14:paraId="79641F66" w14:textId="09B8ACAF"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lastRenderedPageBreak/>
              <w:t>գ</w:t>
            </w:r>
            <w:r w:rsidRPr="00BB7659">
              <w:rPr>
                <w:rFonts w:ascii="Times New Roman" w:eastAsia="Times New Roman" w:hAnsi="Times New Roman" w:cs="Times New Roman"/>
                <w:sz w:val="24"/>
                <w:szCs w:val="24"/>
                <w:lang w:val="hy-AM"/>
              </w:rPr>
              <w:t>․</w:t>
            </w:r>
            <w:r w:rsidRPr="00BB7659">
              <w:rPr>
                <w:rFonts w:ascii="Sylfaen" w:eastAsia="Times New Roman" w:hAnsi="Sylfaen" w:cs="Arial Unicode"/>
                <w:sz w:val="24"/>
                <w:szCs w:val="24"/>
                <w:lang w:val="hy-AM"/>
              </w:rPr>
              <w:t xml:space="preserve">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համաձայնվում է կատարել և համապատասխանել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ի Հակակոռուպցիոն քաղաքականությանը (ներառյալ ՔոնթուրԳլոբալի Հակակոռուպցիոն համապատասխանության ուղեցույցը, որը կցվում է սույն պայմանագրին)։</w:t>
            </w:r>
          </w:p>
          <w:p w14:paraId="1115722F" w14:textId="0D8C9BB0"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t>դ</w:t>
            </w:r>
            <w:r w:rsidRPr="00BB7659">
              <w:rPr>
                <w:rFonts w:ascii="Times New Roman" w:eastAsia="Times New Roman" w:hAnsi="Times New Roman" w:cs="Times New Roman"/>
                <w:sz w:val="24"/>
                <w:szCs w:val="24"/>
                <w:lang w:val="hy-AM"/>
              </w:rPr>
              <w:t>․</w:t>
            </w:r>
            <w:r w:rsidRPr="00BB7659">
              <w:rPr>
                <w:rFonts w:ascii="Sylfaen" w:eastAsia="Times New Roman" w:hAnsi="Sylfaen" w:cs="Arial Unicode"/>
                <w:sz w:val="24"/>
                <w:szCs w:val="24"/>
                <w:lang w:val="hy-AM"/>
              </w:rPr>
              <w:t xml:space="preserve">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տալիս է իր համաձայնությունն առ այն, որ սույն Պայմանագրի շրջանակներում ոչ ինքը, ոչ էլ իր փոխկապակցված անձանցից որևէ մեկը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 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7ECA3EBA" w14:textId="5F6AA658"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lastRenderedPageBreak/>
              <w:t xml:space="preserve">(ե)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 xml:space="preserve">ի պահանջով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համաձայնվում է իրականացնել ընթացիկ ներքին և արտաքին աուդիտ և ստուգել՝</w:t>
            </w:r>
          </w:p>
          <w:p w14:paraId="2FD5549E" w14:textId="7ED556F8"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t xml:space="preserve">(i) իր և իր փոխկապակացված անձանց կամ գործակալների ֆինանսական գրքերը, հաշիվները և գրանցամատյանները կապված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ի համար կատարված աշխատանքների հետ</w:t>
            </w:r>
          </w:p>
          <w:p w14:paraId="261BEC5E" w14:textId="77777777"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t>(ii) պայմանագրերն ու ենթապայմանագրերը, որոնք ուղղակիորեն կամ անուղղակիորեն կապված ե կատարված աշխատանքի, մատուցված ծառայության կամ մատակարարված ապրանքի հետ</w:t>
            </w:r>
          </w:p>
          <w:p w14:paraId="1847AA1E" w14:textId="2D3E8C5C"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t xml:space="preserve">(iii) որևէ վճարում, որը կատարված է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ի միջոցների հաշվին կամ կապված է կատարված աշխատանքի հետ</w:t>
            </w:r>
          </w:p>
          <w:p w14:paraId="1055FDD2" w14:textId="77777777" w:rsidR="004A494F" w:rsidRPr="00BB7659" w:rsidRDefault="004A494F" w:rsidP="00FE19F5">
            <w:pPr>
              <w:jc w:val="both"/>
              <w:rPr>
                <w:rFonts w:ascii="Sylfaen" w:eastAsia="Times New Roman" w:hAnsi="Sylfaen" w:cs="Arial Unicode"/>
                <w:sz w:val="24"/>
                <w:szCs w:val="24"/>
                <w:lang w:val="hy-AM"/>
              </w:rPr>
            </w:pPr>
          </w:p>
        </w:tc>
        <w:tc>
          <w:tcPr>
            <w:tcW w:w="4490" w:type="dxa"/>
          </w:tcPr>
          <w:p w14:paraId="4DF70840" w14:textId="14866E45" w:rsidR="004A494F" w:rsidRPr="00BB7659" w:rsidRDefault="004A494F" w:rsidP="00FE19F5">
            <w:pPr>
              <w:pStyle w:val="paragraph"/>
              <w:spacing w:before="0" w:beforeAutospacing="0" w:after="0" w:afterAutospacing="0"/>
              <w:jc w:val="both"/>
              <w:textAlignment w:val="baseline"/>
              <w:rPr>
                <w:rFonts w:ascii="Sylfaen" w:hAnsi="Sylfaen" w:cs="Arial Unicode"/>
                <w:noProof w:val="0"/>
                <w:lang w:eastAsia="en-US"/>
              </w:rPr>
            </w:pPr>
            <w:r w:rsidRPr="00BB7659">
              <w:rPr>
                <w:rFonts w:ascii="Sylfaen" w:hAnsi="Sylfaen" w:cs="Arial Unicode"/>
                <w:noProof w:val="0"/>
                <w:lang w:eastAsia="en-US"/>
              </w:rPr>
              <w:lastRenderedPageBreak/>
              <w:t xml:space="preserve">a. </w:t>
            </w:r>
            <w:r w:rsidR="005D79C0">
              <w:rPr>
                <w:rFonts w:ascii="Sylfaen" w:hAnsi="Sylfaen" w:cs="Arial Unicode"/>
                <w:noProof w:val="0"/>
                <w:lang w:eastAsia="en-US"/>
              </w:rPr>
              <w:t>Supplier</w:t>
            </w:r>
            <w:r w:rsidRPr="00BB7659">
              <w:rPr>
                <w:rFonts w:ascii="Sylfaen" w:hAnsi="Sylfaen" w:cs="Arial Unicode"/>
                <w:noProof w:val="0"/>
                <w:lang w:eastAsia="en-US"/>
              </w:rPr>
              <w:t xml:space="preserve"> represents, warrants and agrees that neither </w:t>
            </w:r>
            <w:r w:rsidR="005D79C0">
              <w:rPr>
                <w:rFonts w:ascii="Sylfaen" w:hAnsi="Sylfaen" w:cs="Arial Unicode"/>
                <w:noProof w:val="0"/>
                <w:lang w:eastAsia="en-US"/>
              </w:rPr>
              <w:t>Supplier</w:t>
            </w:r>
            <w:r w:rsidRPr="00BB7659">
              <w:rPr>
                <w:rFonts w:ascii="Sylfaen" w:hAnsi="Sylfaen" w:cs="Arial Unicode"/>
                <w:noProof w:val="0"/>
                <w:lang w:eastAsia="en-US"/>
              </w:rPr>
              <w:t xml:space="preserve">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 </w:t>
            </w:r>
          </w:p>
          <w:p w14:paraId="19046A7A"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59757B06"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0AFD7192"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37FAA018"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24DC7916"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391DF598"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4D638F53" w14:textId="77777777" w:rsidR="004A494F" w:rsidRPr="00BB7659" w:rsidRDefault="004A494F" w:rsidP="00FE19F5">
            <w:pPr>
              <w:pStyle w:val="paragraph"/>
              <w:spacing w:before="0" w:beforeAutospacing="0" w:after="0" w:afterAutospacing="0"/>
              <w:ind w:left="1440"/>
              <w:jc w:val="both"/>
              <w:rPr>
                <w:rFonts w:ascii="Sylfaen" w:hAnsi="Sylfaen" w:cs="Arial Unicode"/>
                <w:noProof w:val="0"/>
                <w:lang w:eastAsia="en-US"/>
              </w:rPr>
            </w:pPr>
          </w:p>
          <w:p w14:paraId="7F7E4B73" w14:textId="77777777" w:rsidR="004A494F" w:rsidRPr="00BB7659" w:rsidRDefault="004A494F" w:rsidP="00FE19F5">
            <w:pPr>
              <w:pStyle w:val="paragraph"/>
              <w:spacing w:before="0" w:beforeAutospacing="0" w:after="0" w:afterAutospacing="0"/>
              <w:ind w:left="1440"/>
              <w:jc w:val="both"/>
              <w:rPr>
                <w:rFonts w:ascii="Sylfaen" w:hAnsi="Sylfaen" w:cs="Arial Unicode"/>
                <w:noProof w:val="0"/>
                <w:lang w:eastAsia="en-US"/>
              </w:rPr>
            </w:pPr>
          </w:p>
          <w:p w14:paraId="2B2174FD" w14:textId="77777777" w:rsidR="004A494F" w:rsidRDefault="004A494F" w:rsidP="00FE19F5">
            <w:pPr>
              <w:pStyle w:val="paragraph"/>
              <w:spacing w:before="0" w:beforeAutospacing="0" w:after="0" w:afterAutospacing="0"/>
              <w:ind w:left="1440"/>
              <w:jc w:val="both"/>
              <w:rPr>
                <w:rFonts w:ascii="Sylfaen" w:hAnsi="Sylfaen" w:cs="Arial Unicode"/>
                <w:noProof w:val="0"/>
                <w:lang w:eastAsia="en-US"/>
              </w:rPr>
            </w:pPr>
          </w:p>
          <w:p w14:paraId="3D91CB47" w14:textId="77777777" w:rsidR="004A494F" w:rsidRPr="00BB7659" w:rsidRDefault="004A494F" w:rsidP="00FE19F5">
            <w:pPr>
              <w:pStyle w:val="paragraph"/>
              <w:spacing w:before="0" w:beforeAutospacing="0" w:after="0" w:afterAutospacing="0"/>
              <w:ind w:left="1440"/>
              <w:jc w:val="both"/>
              <w:rPr>
                <w:rFonts w:ascii="Sylfaen" w:hAnsi="Sylfaen" w:cs="Arial Unicode"/>
                <w:noProof w:val="0"/>
                <w:lang w:eastAsia="en-US"/>
              </w:rPr>
            </w:pPr>
          </w:p>
          <w:p w14:paraId="1D303391"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5D37142C"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r w:rsidRPr="00BB7659">
              <w:rPr>
                <w:rFonts w:ascii="Sylfaen" w:hAnsi="Sylfaen" w:cs="Arial Unicode"/>
                <w:noProof w:val="0"/>
                <w:lang w:eastAsia="en-US"/>
              </w:rPr>
              <w:t> </w:t>
            </w:r>
          </w:p>
          <w:p w14:paraId="250DB54D" w14:textId="1A34DC58" w:rsidR="004A494F" w:rsidRPr="00BB7659" w:rsidRDefault="005D79C0" w:rsidP="00FE19F5">
            <w:pPr>
              <w:pStyle w:val="paragraph"/>
              <w:numPr>
                <w:ilvl w:val="0"/>
                <w:numId w:val="9"/>
              </w:numPr>
              <w:spacing w:before="0" w:beforeAutospacing="0" w:after="0" w:afterAutospacing="0"/>
              <w:ind w:left="0" w:firstLine="0"/>
              <w:jc w:val="both"/>
              <w:textAlignment w:val="baseline"/>
              <w:rPr>
                <w:rFonts w:ascii="Sylfaen" w:hAnsi="Sylfaen" w:cs="Arial Unicode"/>
                <w:noProof w:val="0"/>
                <w:lang w:eastAsia="en-US"/>
              </w:rPr>
            </w:pPr>
            <w:r>
              <w:rPr>
                <w:rFonts w:ascii="Sylfaen" w:hAnsi="Sylfaen" w:cs="Arial Unicode"/>
                <w:noProof w:val="0"/>
                <w:lang w:eastAsia="en-US"/>
              </w:rPr>
              <w:t>Supplier</w:t>
            </w:r>
            <w:r w:rsidR="004A494F" w:rsidRPr="00BB7659">
              <w:rPr>
                <w:rFonts w:ascii="Sylfaen" w:hAnsi="Sylfaen" w:cs="Arial Unicode"/>
                <w:noProof w:val="0"/>
                <w:lang w:eastAsia="en-US"/>
              </w:rPr>
              <w:t xml:space="preserve"> represents and warrants that it and its Associates are familiar with and understand the provisions of the applicable European Union, UK, and U.S. </w:t>
            </w:r>
            <w:r w:rsidR="004A494F" w:rsidRPr="00BB7659">
              <w:rPr>
                <w:rFonts w:ascii="Sylfaen" w:hAnsi="Sylfaen" w:cs="Arial Unicode"/>
                <w:noProof w:val="0"/>
                <w:lang w:eastAsia="en-US"/>
              </w:rPr>
              <w:lastRenderedPageBreak/>
              <w:t xml:space="preserve">anti-corruption, anti-bribery, anti-terrorism and anti-money laundering and similar laws, including without limitation the U.S. Foreign Corrupt Practices Act, the UK Bribery Act 2010, the Brazil Clean Companies Act (Law 12,846) and the OECD Convention on Combating Bribery of Foreign Public Officials in International Business Transactions (collectively, the “Anti-Bribery Laws”).  In rendering its services pursuant to this Agreement, </w:t>
            </w:r>
            <w:r>
              <w:rPr>
                <w:rFonts w:ascii="Sylfaen" w:hAnsi="Sylfaen" w:cs="Arial Unicode"/>
                <w:noProof w:val="0"/>
                <w:lang w:eastAsia="en-US"/>
              </w:rPr>
              <w:t>Supplier</w:t>
            </w:r>
            <w:r w:rsidR="004A494F" w:rsidRPr="00BB7659">
              <w:rPr>
                <w:rFonts w:ascii="Sylfaen" w:hAnsi="Sylfaen" w:cs="Arial Unicode"/>
                <w:noProof w:val="0"/>
                <w:lang w:eastAsia="en-US"/>
              </w:rPr>
              <w:t xml:space="preserve"> has caused itself and each of its Associates and will, throughout the term of this Agreement, continue to cause itself and each of its Associates, to comply fully with all Anti-Bribery Laws (without regard in each case to the jurisdictional requirements of such laws).  In addition, </w:t>
            </w:r>
            <w:r>
              <w:rPr>
                <w:rFonts w:ascii="Sylfaen" w:hAnsi="Sylfaen" w:cs="Arial Unicode"/>
                <w:noProof w:val="0"/>
                <w:lang w:eastAsia="en-US"/>
              </w:rPr>
              <w:t>Supplier</w:t>
            </w:r>
            <w:r w:rsidR="004A494F" w:rsidRPr="00BB7659">
              <w:rPr>
                <w:rFonts w:ascii="Sylfaen" w:hAnsi="Sylfaen" w:cs="Arial Unicode"/>
                <w:noProof w:val="0"/>
                <w:lang w:eastAsia="en-US"/>
              </w:rPr>
              <w:t xml:space="preserve"> agrees that it will immediately inform </w:t>
            </w:r>
            <w:r>
              <w:rPr>
                <w:rFonts w:ascii="Sylfaen" w:hAnsi="Sylfaen" w:cs="Arial Unicode"/>
                <w:noProof w:val="0"/>
                <w:lang w:eastAsia="en-US"/>
              </w:rPr>
              <w:t>Buyer</w:t>
            </w:r>
            <w:r w:rsidR="004A494F" w:rsidRPr="00BB7659">
              <w:rPr>
                <w:rFonts w:ascii="Sylfaen" w:hAnsi="Sylfaen" w:cs="Arial Unicode"/>
                <w:noProof w:val="0"/>
                <w:lang w:eastAsia="en-US"/>
              </w:rPr>
              <w:t xml:space="preserve"> in the event that any family member or close business associate of </w:t>
            </w:r>
            <w:r>
              <w:rPr>
                <w:rFonts w:ascii="Sylfaen" w:hAnsi="Sylfaen" w:cs="Arial Unicode"/>
                <w:noProof w:val="0"/>
                <w:lang w:eastAsia="en-US"/>
              </w:rPr>
              <w:t>Supplier</w:t>
            </w:r>
            <w:r w:rsidR="004A494F" w:rsidRPr="00BB7659">
              <w:rPr>
                <w:rFonts w:ascii="Sylfaen" w:hAnsi="Sylfaen" w:cs="Arial Unicode"/>
                <w:noProof w:val="0"/>
                <w:lang w:eastAsia="en-US"/>
              </w:rPr>
              <w:t xml:space="preserve"> or any of its Associates becomes a Government Official.  In such event, </w:t>
            </w:r>
            <w:r>
              <w:rPr>
                <w:rFonts w:ascii="Sylfaen" w:hAnsi="Sylfaen" w:cs="Arial Unicode"/>
                <w:noProof w:val="0"/>
                <w:lang w:eastAsia="en-US"/>
              </w:rPr>
              <w:t>Supplier</w:t>
            </w:r>
            <w:r w:rsidR="004A494F" w:rsidRPr="00BB7659">
              <w:rPr>
                <w:rFonts w:ascii="Sylfaen" w:hAnsi="Sylfaen" w:cs="Arial Unicode"/>
                <w:noProof w:val="0"/>
                <w:lang w:eastAsia="en-US"/>
              </w:rPr>
              <w:t xml:space="preserve"> agrees that </w:t>
            </w:r>
            <w:r>
              <w:rPr>
                <w:rFonts w:ascii="Sylfaen" w:hAnsi="Sylfaen" w:cs="Arial Unicode"/>
                <w:noProof w:val="0"/>
                <w:lang w:eastAsia="en-US"/>
              </w:rPr>
              <w:t>Buyer</w:t>
            </w:r>
            <w:r w:rsidR="004A494F" w:rsidRPr="00BB7659">
              <w:rPr>
                <w:rFonts w:ascii="Sylfaen" w:hAnsi="Sylfaen" w:cs="Arial Unicode"/>
                <w:noProof w:val="0"/>
                <w:lang w:eastAsia="en-US"/>
              </w:rPr>
              <w:t xml:space="preserve"> shall have the right, in its sole discretion, to impose the appropriate restrictions on </w:t>
            </w:r>
            <w:r>
              <w:rPr>
                <w:rFonts w:ascii="Sylfaen" w:hAnsi="Sylfaen" w:cs="Arial Unicode"/>
                <w:noProof w:val="0"/>
                <w:lang w:eastAsia="en-US"/>
              </w:rPr>
              <w:t>Supplier</w:t>
            </w:r>
            <w:r w:rsidR="004A494F" w:rsidRPr="00BB7659">
              <w:rPr>
                <w:rFonts w:ascii="Sylfaen" w:hAnsi="Sylfaen" w:cs="Arial Unicode"/>
                <w:noProof w:val="0"/>
                <w:lang w:eastAsia="en-US"/>
              </w:rPr>
              <w:t xml:space="preserve"> to ensure compliance with the Anti-Bribery Laws. </w:t>
            </w:r>
          </w:p>
          <w:p w14:paraId="19F1123B"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r w:rsidRPr="00BB7659">
              <w:rPr>
                <w:rFonts w:ascii="Sylfaen" w:hAnsi="Sylfaen" w:cs="Arial Unicode"/>
                <w:noProof w:val="0"/>
                <w:lang w:eastAsia="en-US"/>
              </w:rPr>
              <w:t> </w:t>
            </w:r>
          </w:p>
          <w:p w14:paraId="5055314E"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6F516F4D"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2227C161"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6A3268FF"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2AF2F8C5" w14:textId="77777777" w:rsidR="004A494F" w:rsidRPr="00BB7659" w:rsidRDefault="004A494F" w:rsidP="00FE19F5">
            <w:pPr>
              <w:pStyle w:val="paragraph"/>
              <w:spacing w:before="0" w:beforeAutospacing="0" w:after="0" w:afterAutospacing="0"/>
              <w:jc w:val="both"/>
              <w:textAlignment w:val="baseline"/>
              <w:rPr>
                <w:rFonts w:ascii="Sylfaen" w:hAnsi="Sylfaen" w:cs="Arial Unicode"/>
                <w:noProof w:val="0"/>
                <w:lang w:eastAsia="en-US"/>
              </w:rPr>
            </w:pPr>
          </w:p>
          <w:p w14:paraId="463E7A41" w14:textId="77777777" w:rsidR="004A494F" w:rsidRPr="00BB7659" w:rsidRDefault="004A494F" w:rsidP="00FE19F5">
            <w:pPr>
              <w:pStyle w:val="paragraph"/>
              <w:spacing w:before="0" w:beforeAutospacing="0" w:after="0" w:afterAutospacing="0"/>
              <w:jc w:val="both"/>
              <w:textAlignment w:val="baseline"/>
              <w:rPr>
                <w:rFonts w:ascii="Sylfaen" w:hAnsi="Sylfaen" w:cs="Arial Unicode"/>
                <w:noProof w:val="0"/>
                <w:lang w:eastAsia="en-US"/>
              </w:rPr>
            </w:pPr>
          </w:p>
          <w:p w14:paraId="65E4DD89" w14:textId="77777777" w:rsidR="004A494F" w:rsidRPr="00BB7659" w:rsidRDefault="004A494F" w:rsidP="00FE19F5">
            <w:pPr>
              <w:pStyle w:val="paragraph"/>
              <w:spacing w:before="0" w:beforeAutospacing="0" w:after="0" w:afterAutospacing="0"/>
              <w:jc w:val="both"/>
              <w:rPr>
                <w:rFonts w:ascii="Sylfaen" w:hAnsi="Sylfaen" w:cs="Arial Unicode"/>
                <w:noProof w:val="0"/>
                <w:lang w:eastAsia="en-US"/>
              </w:rPr>
            </w:pPr>
          </w:p>
          <w:p w14:paraId="1813CD61" w14:textId="77777777" w:rsidR="004A494F" w:rsidRPr="00BB7659" w:rsidRDefault="004A494F" w:rsidP="00FE19F5">
            <w:pPr>
              <w:pStyle w:val="paragraph"/>
              <w:spacing w:before="0" w:beforeAutospacing="0" w:after="0" w:afterAutospacing="0"/>
              <w:jc w:val="both"/>
              <w:rPr>
                <w:rFonts w:ascii="Sylfaen" w:hAnsi="Sylfaen" w:cs="Arial Unicode"/>
                <w:noProof w:val="0"/>
                <w:lang w:eastAsia="en-US"/>
              </w:rPr>
            </w:pPr>
          </w:p>
          <w:p w14:paraId="4ABAB856" w14:textId="77777777" w:rsidR="004A494F" w:rsidRDefault="004A494F" w:rsidP="00FE19F5">
            <w:pPr>
              <w:pStyle w:val="paragraph"/>
              <w:spacing w:before="0" w:beforeAutospacing="0" w:after="0" w:afterAutospacing="0"/>
              <w:jc w:val="both"/>
              <w:rPr>
                <w:rFonts w:ascii="Sylfaen" w:hAnsi="Sylfaen" w:cs="Arial Unicode"/>
                <w:noProof w:val="0"/>
                <w:lang w:eastAsia="en-US"/>
              </w:rPr>
            </w:pPr>
          </w:p>
          <w:p w14:paraId="783E9A9F" w14:textId="77777777" w:rsidR="004A494F" w:rsidRPr="00BB7659" w:rsidRDefault="004A494F" w:rsidP="00FE19F5">
            <w:pPr>
              <w:pStyle w:val="paragraph"/>
              <w:spacing w:before="0" w:beforeAutospacing="0" w:after="0" w:afterAutospacing="0"/>
              <w:jc w:val="both"/>
              <w:rPr>
                <w:rFonts w:ascii="Sylfaen" w:hAnsi="Sylfaen" w:cs="Arial Unicode"/>
                <w:noProof w:val="0"/>
                <w:lang w:eastAsia="en-US"/>
              </w:rPr>
            </w:pPr>
          </w:p>
          <w:p w14:paraId="14BECEBC" w14:textId="77777777" w:rsidR="004A494F" w:rsidRPr="00BB7659" w:rsidRDefault="004A494F" w:rsidP="00FE19F5">
            <w:pPr>
              <w:pStyle w:val="paragraph"/>
              <w:spacing w:before="0" w:beforeAutospacing="0" w:after="0" w:afterAutospacing="0"/>
              <w:jc w:val="both"/>
              <w:rPr>
                <w:rFonts w:ascii="Sylfaen" w:hAnsi="Sylfaen" w:cs="Arial Unicode"/>
                <w:noProof w:val="0"/>
                <w:lang w:eastAsia="en-US"/>
              </w:rPr>
            </w:pPr>
          </w:p>
          <w:p w14:paraId="770DB745" w14:textId="77777777" w:rsidR="004A494F" w:rsidRPr="00BB7659" w:rsidRDefault="004A494F" w:rsidP="00FE19F5">
            <w:pPr>
              <w:pStyle w:val="paragraph"/>
              <w:spacing w:before="0" w:beforeAutospacing="0" w:after="0" w:afterAutospacing="0"/>
              <w:jc w:val="both"/>
              <w:textAlignment w:val="baseline"/>
              <w:rPr>
                <w:rFonts w:ascii="Sylfaen" w:hAnsi="Sylfaen" w:cs="Arial Unicode"/>
                <w:noProof w:val="0"/>
                <w:lang w:eastAsia="en-US"/>
              </w:rPr>
            </w:pPr>
          </w:p>
          <w:p w14:paraId="643CBC03" w14:textId="77777777" w:rsidR="004A494F" w:rsidRPr="00BB7659" w:rsidRDefault="004A494F" w:rsidP="00FE19F5">
            <w:pPr>
              <w:pStyle w:val="paragraph"/>
              <w:spacing w:before="0" w:beforeAutospacing="0" w:after="0" w:afterAutospacing="0"/>
              <w:jc w:val="both"/>
              <w:textAlignment w:val="baseline"/>
              <w:rPr>
                <w:rFonts w:ascii="Sylfaen" w:hAnsi="Sylfaen" w:cs="Arial Unicode"/>
                <w:noProof w:val="0"/>
                <w:lang w:eastAsia="en-US"/>
              </w:rPr>
            </w:pPr>
          </w:p>
          <w:p w14:paraId="0905B94D"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3BA27C44" w14:textId="0B93DE07" w:rsidR="004A494F" w:rsidRPr="00BB7659" w:rsidRDefault="005D79C0" w:rsidP="00FE19F5">
            <w:pPr>
              <w:pStyle w:val="paragraph"/>
              <w:numPr>
                <w:ilvl w:val="0"/>
                <w:numId w:val="10"/>
              </w:numPr>
              <w:spacing w:before="0" w:beforeAutospacing="0" w:after="0" w:afterAutospacing="0"/>
              <w:ind w:left="0" w:firstLine="0"/>
              <w:jc w:val="both"/>
              <w:textAlignment w:val="baseline"/>
              <w:rPr>
                <w:rFonts w:ascii="Sylfaen" w:hAnsi="Sylfaen" w:cs="Arial Unicode"/>
                <w:noProof w:val="0"/>
                <w:lang w:eastAsia="en-US"/>
              </w:rPr>
            </w:pPr>
            <w:r>
              <w:rPr>
                <w:rFonts w:ascii="Sylfaen" w:hAnsi="Sylfaen" w:cs="Arial Unicode"/>
                <w:noProof w:val="0"/>
                <w:lang w:eastAsia="en-US"/>
              </w:rPr>
              <w:lastRenderedPageBreak/>
              <w:t>Supplier</w:t>
            </w:r>
            <w:r w:rsidR="004A494F" w:rsidRPr="00BB7659">
              <w:rPr>
                <w:rFonts w:ascii="Sylfaen" w:hAnsi="Sylfaen" w:cs="Arial Unicode"/>
                <w:noProof w:val="0"/>
                <w:lang w:eastAsia="en-US"/>
              </w:rPr>
              <w:t xml:space="preserve"> agrees to execute and comply with </w:t>
            </w:r>
            <w:r>
              <w:rPr>
                <w:rFonts w:ascii="Sylfaen" w:hAnsi="Sylfaen" w:cs="Arial Unicode"/>
                <w:noProof w:val="0"/>
                <w:lang w:eastAsia="en-US"/>
              </w:rPr>
              <w:t>Buyer</w:t>
            </w:r>
            <w:r w:rsidR="004A494F" w:rsidRPr="00BB7659">
              <w:rPr>
                <w:rFonts w:ascii="Sylfaen" w:hAnsi="Sylfaen" w:cs="Arial Unicode"/>
                <w:noProof w:val="0"/>
                <w:lang w:eastAsia="en-US"/>
              </w:rPr>
              <w:t>’s Anti-Corruption Policy (including the ContourGlobal Anti-Corruption Compliance Guide which is attached hereto). </w:t>
            </w:r>
          </w:p>
          <w:p w14:paraId="63860681" w14:textId="77777777" w:rsidR="004A494F" w:rsidRPr="00BB7659" w:rsidRDefault="004A494F" w:rsidP="00FE19F5">
            <w:pPr>
              <w:pStyle w:val="paragraph"/>
              <w:spacing w:before="0" w:beforeAutospacing="0" w:after="0" w:afterAutospacing="0"/>
              <w:ind w:left="720"/>
              <w:jc w:val="both"/>
              <w:textAlignment w:val="baseline"/>
              <w:rPr>
                <w:rFonts w:ascii="Sylfaen" w:hAnsi="Sylfaen" w:cs="Arial Unicode"/>
                <w:noProof w:val="0"/>
                <w:lang w:eastAsia="en-US"/>
              </w:rPr>
            </w:pPr>
            <w:r w:rsidRPr="00BB7659">
              <w:rPr>
                <w:rFonts w:ascii="Sylfaen" w:hAnsi="Sylfaen" w:cs="Arial Unicode"/>
                <w:noProof w:val="0"/>
                <w:lang w:eastAsia="en-US"/>
              </w:rPr>
              <w:br/>
              <w:t> </w:t>
            </w:r>
          </w:p>
          <w:p w14:paraId="27B47FD8" w14:textId="5BB434B2" w:rsidR="004A494F" w:rsidRPr="00BB7659" w:rsidRDefault="005D79C0" w:rsidP="00FE19F5">
            <w:pPr>
              <w:pStyle w:val="paragraph"/>
              <w:numPr>
                <w:ilvl w:val="0"/>
                <w:numId w:val="11"/>
              </w:numPr>
              <w:spacing w:before="0" w:beforeAutospacing="0" w:after="0" w:afterAutospacing="0"/>
              <w:ind w:left="0" w:firstLine="0"/>
              <w:jc w:val="both"/>
              <w:textAlignment w:val="baseline"/>
              <w:rPr>
                <w:rFonts w:ascii="Sylfaen" w:hAnsi="Sylfaen" w:cs="Arial Unicode"/>
                <w:noProof w:val="0"/>
                <w:lang w:eastAsia="en-US"/>
              </w:rPr>
            </w:pPr>
            <w:r>
              <w:rPr>
                <w:rFonts w:ascii="Sylfaen" w:hAnsi="Sylfaen" w:cs="Arial Unicode"/>
                <w:noProof w:val="0"/>
                <w:lang w:eastAsia="en-US"/>
              </w:rPr>
              <w:t>Supplier</w:t>
            </w:r>
            <w:r w:rsidR="004A494F" w:rsidRPr="00BB7659">
              <w:rPr>
                <w:rFonts w:ascii="Sylfaen" w:hAnsi="Sylfaen" w:cs="Arial Unicode"/>
                <w:noProof w:val="0"/>
                <w:lang w:eastAsia="en-US"/>
              </w:rPr>
              <w:t xml:space="preserve"> agrees that, with respect to the services provided under this Agreement, neither it nor any of its Associates will, directly or indirectly, make, promise or authorize the making of any offer, gift or payment of anything of value, including without limitation, the sharing or promise to share its fees or any other funds that it has received, receives or will receive under this Agreement or otherwise, to or for the benefit of any Government Official or family member or close business associate of any Government Official, for the purpose of: (i) improperly influencing any act or decision of the Government Official in his or her official capacity; (ii) inducing the Government Official to do or omit to do any act in violation of his or her lawful duty; (iii) securing any improper advantage; or (iv) improperly inducing the Government Official to use his or her influence to affect any governmental act or decision (any of the foregoing a “Prohibited Payment”).   </w:t>
            </w:r>
            <w:r>
              <w:rPr>
                <w:rFonts w:ascii="Sylfaen" w:hAnsi="Sylfaen" w:cs="Arial Unicode"/>
                <w:noProof w:val="0"/>
                <w:lang w:eastAsia="en-US"/>
              </w:rPr>
              <w:t>Supplier</w:t>
            </w:r>
            <w:r w:rsidR="004A494F" w:rsidRPr="00BB7659">
              <w:rPr>
                <w:rFonts w:ascii="Sylfaen" w:hAnsi="Sylfaen" w:cs="Arial Unicode"/>
                <w:noProof w:val="0"/>
                <w:lang w:eastAsia="en-US"/>
              </w:rPr>
              <w:t xml:space="preserve"> shall promptly report to </w:t>
            </w:r>
            <w:r>
              <w:rPr>
                <w:rFonts w:ascii="Sylfaen" w:hAnsi="Sylfaen" w:cs="Arial Unicode"/>
                <w:noProof w:val="0"/>
                <w:lang w:eastAsia="en-US"/>
              </w:rPr>
              <w:t>Buyer</w:t>
            </w:r>
            <w:r w:rsidR="004A494F" w:rsidRPr="00BB7659">
              <w:rPr>
                <w:rFonts w:ascii="Sylfaen" w:hAnsi="Sylfaen" w:cs="Arial Unicode"/>
                <w:noProof w:val="0"/>
                <w:lang w:eastAsia="en-US"/>
              </w:rPr>
              <w:t xml:space="preserve"> any Prohibited Payment.   </w:t>
            </w:r>
          </w:p>
          <w:p w14:paraId="52995A68" w14:textId="30BBC072" w:rsidR="004A494F" w:rsidRPr="00BB7659" w:rsidRDefault="004A494F" w:rsidP="00FE19F5">
            <w:pPr>
              <w:pStyle w:val="paragraph"/>
              <w:numPr>
                <w:ilvl w:val="0"/>
                <w:numId w:val="12"/>
              </w:numPr>
              <w:spacing w:before="0" w:beforeAutospacing="0" w:after="0" w:afterAutospacing="0"/>
              <w:ind w:left="0" w:firstLine="0"/>
              <w:jc w:val="both"/>
              <w:textAlignment w:val="baseline"/>
              <w:rPr>
                <w:rFonts w:ascii="Sylfaen" w:hAnsi="Sylfaen" w:cs="Arial Unicode"/>
                <w:noProof w:val="0"/>
                <w:lang w:eastAsia="en-US"/>
              </w:rPr>
            </w:pPr>
            <w:r w:rsidRPr="00BB7659">
              <w:rPr>
                <w:rFonts w:ascii="Sylfaen" w:hAnsi="Sylfaen" w:cs="Arial Unicode"/>
                <w:noProof w:val="0"/>
                <w:lang w:eastAsia="en-US"/>
              </w:rPr>
              <w:t xml:space="preserve">Upon </w:t>
            </w:r>
            <w:r w:rsidR="005D79C0">
              <w:rPr>
                <w:rFonts w:ascii="Sylfaen" w:hAnsi="Sylfaen" w:cs="Arial Unicode"/>
                <w:noProof w:val="0"/>
                <w:lang w:eastAsia="en-US"/>
              </w:rPr>
              <w:t>Buyer</w:t>
            </w:r>
            <w:r w:rsidRPr="00BB7659">
              <w:rPr>
                <w:rFonts w:ascii="Sylfaen" w:hAnsi="Sylfaen" w:cs="Arial Unicode"/>
                <w:noProof w:val="0"/>
                <w:lang w:eastAsia="en-US"/>
              </w:rPr>
              <w:t xml:space="preserve">’s request, </w:t>
            </w:r>
            <w:r w:rsidR="005D79C0">
              <w:rPr>
                <w:rFonts w:ascii="Sylfaen" w:hAnsi="Sylfaen" w:cs="Arial Unicode"/>
                <w:noProof w:val="0"/>
                <w:lang w:eastAsia="en-US"/>
              </w:rPr>
              <w:t>Supplier</w:t>
            </w:r>
            <w:r w:rsidRPr="00BB7659">
              <w:rPr>
                <w:rFonts w:ascii="Sylfaen" w:hAnsi="Sylfaen" w:cs="Arial Unicode"/>
                <w:noProof w:val="0"/>
                <w:lang w:eastAsia="en-US"/>
              </w:rPr>
              <w:t xml:space="preserve"> agrees to perform periodic internal and independent audits of:  </w:t>
            </w:r>
          </w:p>
          <w:p w14:paraId="602E38EC" w14:textId="77777777" w:rsidR="004A494F" w:rsidRPr="00BB7659" w:rsidRDefault="004A494F" w:rsidP="00FE19F5">
            <w:pPr>
              <w:pStyle w:val="paragraph"/>
              <w:spacing w:before="0" w:beforeAutospacing="0" w:after="0" w:afterAutospacing="0"/>
              <w:jc w:val="both"/>
              <w:textAlignment w:val="baseline"/>
              <w:rPr>
                <w:rFonts w:ascii="Sylfaen" w:hAnsi="Sylfaen" w:cs="Arial Unicode"/>
                <w:noProof w:val="0"/>
                <w:lang w:eastAsia="en-US"/>
              </w:rPr>
            </w:pPr>
            <w:r w:rsidRPr="00BB7659">
              <w:rPr>
                <w:rFonts w:ascii="Sylfaen" w:hAnsi="Sylfaen" w:cs="Arial Unicode"/>
                <w:noProof w:val="0"/>
                <w:lang w:eastAsia="en-US"/>
              </w:rPr>
              <w:t> </w:t>
            </w:r>
          </w:p>
          <w:p w14:paraId="684A9A36" w14:textId="43164F6D" w:rsidR="004A494F" w:rsidRPr="00BB7659" w:rsidRDefault="004A494F" w:rsidP="00FE19F5">
            <w:pPr>
              <w:pStyle w:val="paragraph"/>
              <w:numPr>
                <w:ilvl w:val="1"/>
                <w:numId w:val="12"/>
              </w:numPr>
              <w:spacing w:before="0" w:beforeAutospacing="0" w:after="0" w:afterAutospacing="0"/>
              <w:ind w:left="700"/>
              <w:jc w:val="both"/>
              <w:textAlignment w:val="baseline"/>
              <w:rPr>
                <w:rFonts w:ascii="Sylfaen" w:hAnsi="Sylfaen" w:cs="Arial Unicode"/>
                <w:noProof w:val="0"/>
                <w:lang w:eastAsia="en-US"/>
              </w:rPr>
            </w:pPr>
            <w:r w:rsidRPr="00BB7659">
              <w:rPr>
                <w:rFonts w:ascii="Sylfaen" w:hAnsi="Sylfaen" w:cs="Arial Unicode"/>
                <w:noProof w:val="0"/>
                <w:lang w:eastAsia="en-US"/>
              </w:rPr>
              <w:t xml:space="preserve">its financial books, accounts and records related to the Services performed for </w:t>
            </w:r>
            <w:r w:rsidR="005D79C0">
              <w:rPr>
                <w:rFonts w:ascii="Sylfaen" w:hAnsi="Sylfaen" w:cs="Arial Unicode"/>
                <w:noProof w:val="0"/>
                <w:lang w:eastAsia="en-US"/>
              </w:rPr>
              <w:t>Buyer</w:t>
            </w:r>
            <w:r w:rsidRPr="00BB7659">
              <w:rPr>
                <w:rFonts w:ascii="Sylfaen" w:hAnsi="Sylfaen" w:cs="Arial Unicode"/>
                <w:noProof w:val="0"/>
                <w:lang w:eastAsia="en-US"/>
              </w:rPr>
              <w:t xml:space="preserve"> and those of any of its affiliates, sub</w:t>
            </w:r>
            <w:r w:rsidR="005D79C0">
              <w:rPr>
                <w:rFonts w:ascii="Sylfaen" w:hAnsi="Sylfaen" w:cs="Arial Unicode"/>
                <w:noProof w:val="0"/>
                <w:lang w:eastAsia="en-US"/>
              </w:rPr>
              <w:t>Supplier</w:t>
            </w:r>
            <w:r w:rsidRPr="00BB7659">
              <w:rPr>
                <w:rFonts w:ascii="Sylfaen" w:hAnsi="Sylfaen" w:cs="Arial Unicode"/>
                <w:noProof w:val="0"/>
                <w:lang w:eastAsia="en-US"/>
              </w:rPr>
              <w:t xml:space="preserve">s or agents who perform work for, or </w:t>
            </w:r>
            <w:r w:rsidRPr="00BB7659">
              <w:rPr>
                <w:rFonts w:ascii="Sylfaen" w:hAnsi="Sylfaen" w:cs="Arial Unicode"/>
                <w:noProof w:val="0"/>
                <w:lang w:eastAsia="en-US"/>
              </w:rPr>
              <w:lastRenderedPageBreak/>
              <w:t xml:space="preserve">provide services or equipment, to </w:t>
            </w:r>
            <w:r w:rsidR="005D79C0">
              <w:rPr>
                <w:rFonts w:ascii="Sylfaen" w:hAnsi="Sylfaen" w:cs="Arial Unicode"/>
                <w:noProof w:val="0"/>
                <w:lang w:eastAsia="en-US"/>
              </w:rPr>
              <w:t>Buyer</w:t>
            </w:r>
            <w:r w:rsidRPr="00BB7659">
              <w:rPr>
                <w:rFonts w:ascii="Sylfaen" w:hAnsi="Sylfaen" w:cs="Arial Unicode"/>
                <w:noProof w:val="0"/>
                <w:lang w:eastAsia="en-US"/>
              </w:rPr>
              <w:t>; </w:t>
            </w:r>
          </w:p>
          <w:p w14:paraId="110AF9B7" w14:textId="61601F26" w:rsidR="004A494F" w:rsidRPr="00BB7659" w:rsidRDefault="004A494F" w:rsidP="00FE19F5">
            <w:pPr>
              <w:pStyle w:val="paragraph"/>
              <w:numPr>
                <w:ilvl w:val="1"/>
                <w:numId w:val="12"/>
              </w:numPr>
              <w:spacing w:before="0" w:beforeAutospacing="0" w:after="0" w:afterAutospacing="0"/>
              <w:ind w:left="700"/>
              <w:jc w:val="both"/>
              <w:textAlignment w:val="baseline"/>
              <w:rPr>
                <w:rFonts w:ascii="Sylfaen" w:hAnsi="Sylfaen" w:cs="Arial Unicode"/>
                <w:noProof w:val="0"/>
                <w:lang w:eastAsia="en-US"/>
              </w:rPr>
            </w:pPr>
            <w:r w:rsidRPr="00BB7659">
              <w:rPr>
                <w:rFonts w:ascii="Sylfaen" w:hAnsi="Sylfaen" w:cs="Arial Unicode"/>
                <w:noProof w:val="0"/>
                <w:lang w:eastAsia="en-US"/>
              </w:rPr>
              <w:t xml:space="preserve">contracts or subcontracts that relate, directly or indirectly, to work performed for, or services or equipment provided to, </w:t>
            </w:r>
            <w:r w:rsidR="005D79C0">
              <w:rPr>
                <w:rFonts w:ascii="Sylfaen" w:hAnsi="Sylfaen" w:cs="Arial Unicode"/>
                <w:noProof w:val="0"/>
                <w:lang w:eastAsia="en-US"/>
              </w:rPr>
              <w:t>Buyer</w:t>
            </w:r>
            <w:r w:rsidRPr="00BB7659">
              <w:rPr>
                <w:rFonts w:ascii="Sylfaen" w:hAnsi="Sylfaen" w:cs="Arial Unicode"/>
                <w:noProof w:val="0"/>
                <w:lang w:eastAsia="en-US"/>
              </w:rPr>
              <w:t>; and </w:t>
            </w:r>
          </w:p>
          <w:p w14:paraId="6D1A8AC3" w14:textId="2E37B35A" w:rsidR="004A494F" w:rsidRPr="00BB7659" w:rsidRDefault="004A494F" w:rsidP="00FE19F5">
            <w:pPr>
              <w:pStyle w:val="paragraph"/>
              <w:numPr>
                <w:ilvl w:val="1"/>
                <w:numId w:val="12"/>
              </w:numPr>
              <w:spacing w:before="0" w:beforeAutospacing="0" w:after="0" w:afterAutospacing="0"/>
              <w:ind w:left="700"/>
              <w:jc w:val="both"/>
              <w:textAlignment w:val="baseline"/>
              <w:rPr>
                <w:rFonts w:ascii="Sylfaen" w:hAnsi="Sylfaen" w:cs="Arial Unicode"/>
                <w:noProof w:val="0"/>
                <w:lang w:eastAsia="en-US"/>
              </w:rPr>
            </w:pPr>
            <w:r w:rsidRPr="00BB7659">
              <w:rPr>
                <w:rFonts w:ascii="Sylfaen" w:hAnsi="Sylfaen" w:cs="Arial Unicode"/>
                <w:noProof w:val="0"/>
                <w:lang w:eastAsia="en-US"/>
              </w:rPr>
              <w:t xml:space="preserve">any payments made with funds received from </w:t>
            </w:r>
            <w:r w:rsidR="005D79C0">
              <w:rPr>
                <w:rFonts w:ascii="Sylfaen" w:hAnsi="Sylfaen" w:cs="Arial Unicode"/>
                <w:noProof w:val="0"/>
                <w:lang w:eastAsia="en-US"/>
              </w:rPr>
              <w:t>Buyer</w:t>
            </w:r>
            <w:r w:rsidRPr="00BB7659">
              <w:rPr>
                <w:rFonts w:ascii="Sylfaen" w:hAnsi="Sylfaen" w:cs="Arial Unicode"/>
                <w:noProof w:val="0"/>
                <w:lang w:eastAsia="en-US"/>
              </w:rPr>
              <w:t xml:space="preserve"> or in connection with the work performed for </w:t>
            </w:r>
            <w:r w:rsidR="005D79C0">
              <w:rPr>
                <w:rFonts w:ascii="Sylfaen" w:hAnsi="Sylfaen" w:cs="Arial Unicode"/>
                <w:noProof w:val="0"/>
                <w:lang w:eastAsia="en-US"/>
              </w:rPr>
              <w:t>Buyer</w:t>
            </w:r>
            <w:r w:rsidRPr="00BB7659">
              <w:rPr>
                <w:rFonts w:ascii="Sylfaen" w:hAnsi="Sylfaen" w:cs="Arial Unicode"/>
                <w:noProof w:val="0"/>
                <w:lang w:eastAsia="en-US"/>
              </w:rPr>
              <w:t>.  </w:t>
            </w:r>
          </w:p>
        </w:tc>
      </w:tr>
      <w:tr w:rsidR="004A494F" w:rsidRPr="00BB7659" w14:paraId="102A7613" w14:textId="77777777" w:rsidTr="00FE19F5">
        <w:tc>
          <w:tcPr>
            <w:tcW w:w="4529" w:type="dxa"/>
          </w:tcPr>
          <w:p w14:paraId="760F2141" w14:textId="2C34026B" w:rsidR="004A494F" w:rsidRPr="00BB7659" w:rsidRDefault="008C0C5D" w:rsidP="00FE19F5">
            <w:pPr>
              <w:jc w:val="both"/>
              <w:rPr>
                <w:rFonts w:ascii="Sylfaen" w:eastAsia="Times New Roman" w:hAnsi="Sylfaen" w:cs="Arial Unicode"/>
                <w:sz w:val="24"/>
                <w:szCs w:val="24"/>
                <w:lang w:val="hy-AM"/>
              </w:rPr>
            </w:pPr>
            <w:r>
              <w:rPr>
                <w:rFonts w:ascii="Sylfaen" w:eastAsia="Times New Roman" w:hAnsi="Sylfaen" w:cs="Arial Unicode"/>
                <w:sz w:val="24"/>
                <w:szCs w:val="24"/>
                <w:lang w:val="hy-AM"/>
              </w:rPr>
              <w:lastRenderedPageBreak/>
              <w:t>Գնորդ</w:t>
            </w:r>
            <w:r w:rsidR="004A494F" w:rsidRPr="00BB7659">
              <w:rPr>
                <w:rFonts w:ascii="Sylfaen" w:eastAsia="Times New Roman" w:hAnsi="Sylfaen" w:cs="Arial Unicode"/>
                <w:sz w:val="24"/>
                <w:szCs w:val="24"/>
                <w:lang w:val="hy-AM"/>
              </w:rPr>
              <w:t xml:space="preserve">ի պահանջով և </w:t>
            </w:r>
            <w:r w:rsidR="008241A9">
              <w:rPr>
                <w:rFonts w:ascii="Sylfaen" w:eastAsia="Times New Roman" w:hAnsi="Sylfaen" w:cs="Arial Unicode"/>
                <w:sz w:val="24"/>
                <w:szCs w:val="24"/>
                <w:lang w:val="hy-AM"/>
              </w:rPr>
              <w:t>Մատակարար</w:t>
            </w:r>
            <w:r>
              <w:rPr>
                <w:rFonts w:ascii="Sylfaen" w:eastAsia="Times New Roman" w:hAnsi="Sylfaen" w:cs="Arial Unicode"/>
                <w:sz w:val="24"/>
                <w:szCs w:val="24"/>
                <w:lang w:val="hy-AM"/>
              </w:rPr>
              <w:t>ը</w:t>
            </w:r>
            <w:r w:rsidR="004A494F" w:rsidRPr="00BB7659">
              <w:rPr>
                <w:rFonts w:ascii="Sylfaen" w:eastAsia="Times New Roman" w:hAnsi="Sylfaen" w:cs="Arial Unicode"/>
                <w:sz w:val="24"/>
                <w:szCs w:val="24"/>
                <w:lang w:val="hy-AM"/>
              </w:rPr>
              <w:t xml:space="preserve"> և նրա աուդիտորները պետք է հավաստեն </w:t>
            </w:r>
            <w:r w:rsidR="008241A9">
              <w:rPr>
                <w:rFonts w:ascii="Sylfaen" w:eastAsia="Times New Roman" w:hAnsi="Sylfaen" w:cs="Arial Unicode"/>
                <w:sz w:val="24"/>
                <w:szCs w:val="24"/>
                <w:lang w:val="hy-AM"/>
              </w:rPr>
              <w:t>Մատակարար</w:t>
            </w:r>
            <w:r>
              <w:rPr>
                <w:rFonts w:ascii="Sylfaen" w:eastAsia="Times New Roman" w:hAnsi="Sylfaen" w:cs="Arial Unicode"/>
                <w:sz w:val="24"/>
                <w:szCs w:val="24"/>
                <w:lang w:val="hy-AM"/>
              </w:rPr>
              <w:t>ը</w:t>
            </w:r>
            <w:r w:rsidR="004A494F" w:rsidRPr="00BB7659">
              <w:rPr>
                <w:rFonts w:ascii="Sylfaen" w:eastAsia="Times New Roman" w:hAnsi="Sylfaen" w:cs="Arial Unicode"/>
                <w:sz w:val="24"/>
                <w:szCs w:val="24"/>
                <w:lang w:val="hy-AM"/>
              </w:rPr>
              <w:t xml:space="preserve">, որ առկա չէ որևէ կասկած </w:t>
            </w:r>
            <w:r w:rsidR="008241A9">
              <w:rPr>
                <w:rFonts w:ascii="Sylfaen" w:eastAsia="Times New Roman" w:hAnsi="Sylfaen" w:cs="Arial Unicode"/>
                <w:sz w:val="24"/>
                <w:szCs w:val="24"/>
                <w:lang w:val="hy-AM"/>
              </w:rPr>
              <w:t>Մատակարար</w:t>
            </w:r>
            <w:r w:rsidR="004A494F" w:rsidRPr="00BB7659">
              <w:rPr>
                <w:rFonts w:ascii="Sylfaen" w:eastAsia="Times New Roman" w:hAnsi="Sylfaen" w:cs="Arial Unicode"/>
                <w:sz w:val="24"/>
                <w:szCs w:val="24"/>
                <w:lang w:val="hy-AM"/>
              </w:rPr>
              <w:t>ի կողմից կատարված Արգելված Վճարման կապված սույն Պայմանագրի կամ կատարված աշխատանքի հետ։</w:t>
            </w:r>
          </w:p>
          <w:p w14:paraId="3D7BB08D" w14:textId="5B640F69"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t xml:space="preserve">(զ) Անկախ սույն Պայմանագրի ցանկացած այլ դրույթից,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 xml:space="preserve">ի պահանջով,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պետք է թույլ տա անկախ հաշվապահներին, բացի նրանցից, ովքեր ներկայացնում են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 xml:space="preserve">ին կամ </w:t>
            </w:r>
            <w:r w:rsidR="008241A9">
              <w:rPr>
                <w:rFonts w:ascii="Sylfaen" w:eastAsia="Times New Roman" w:hAnsi="Sylfaen" w:cs="Arial Unicode"/>
                <w:sz w:val="24"/>
                <w:szCs w:val="24"/>
                <w:lang w:val="hy-AM"/>
              </w:rPr>
              <w:t>Մատակարար</w:t>
            </w:r>
            <w:r w:rsidRPr="00BB7659">
              <w:rPr>
                <w:rFonts w:ascii="Sylfaen" w:eastAsia="Times New Roman" w:hAnsi="Sylfaen" w:cs="Arial Unicode"/>
                <w:sz w:val="24"/>
                <w:szCs w:val="24"/>
                <w:lang w:val="hy-AM"/>
              </w:rPr>
              <w:t xml:space="preserve">ին, որոնք ունեն համապատասխան որակավորում անցկացնելու քննություն և զեկուցելու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ին ցանկացած կասկածելի կամ խնդրահարույց հարցի մասին, որոնք վերաբերում են հետևյալին.</w:t>
            </w:r>
          </w:p>
          <w:p w14:paraId="4D30E777" w14:textId="08632E89"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t xml:space="preserve">(i)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 xml:space="preserve">ի համար </w:t>
            </w:r>
            <w:r w:rsidR="008241A9">
              <w:rPr>
                <w:rFonts w:ascii="Sylfaen" w:eastAsia="Times New Roman" w:hAnsi="Sylfaen" w:cs="Arial Unicode"/>
                <w:sz w:val="24"/>
                <w:szCs w:val="24"/>
                <w:lang w:val="hy-AM"/>
              </w:rPr>
              <w:t>Մատակարար</w:t>
            </w:r>
            <w:r w:rsidRPr="00BB7659">
              <w:rPr>
                <w:rFonts w:ascii="Sylfaen" w:eastAsia="Times New Roman" w:hAnsi="Sylfaen" w:cs="Arial Unicode"/>
                <w:sz w:val="24"/>
                <w:szCs w:val="24"/>
                <w:lang w:val="hy-AM"/>
              </w:rPr>
              <w:t xml:space="preserve">ի կողմից կատարված աշխատանքների հետ կապված ցանկացած ֆինանսական գրքեր, հաշիվներ և </w:t>
            </w:r>
            <w:r w:rsidRPr="00BB7659">
              <w:rPr>
                <w:rFonts w:ascii="Sylfaen" w:eastAsia="Times New Roman" w:hAnsi="Sylfaen" w:cs="Arial Unicode"/>
                <w:sz w:val="24"/>
                <w:szCs w:val="24"/>
                <w:lang w:val="hy-AM"/>
              </w:rPr>
              <w:lastRenderedPageBreak/>
              <w:t>գրառումներ, և</w:t>
            </w:r>
            <w:r w:rsidRPr="00BB7659">
              <w:rPr>
                <w:rFonts w:ascii="Sylfaen" w:eastAsia="Times New Roman" w:hAnsi="Sylfaen" w:cs="Arial Unicode"/>
                <w:sz w:val="24"/>
                <w:szCs w:val="24"/>
                <w:lang w:val="hy-AM"/>
              </w:rPr>
              <w:br/>
              <w:t>(ii)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682C9CB1" w14:textId="0695CAE8"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t>(iii)</w:t>
            </w:r>
            <w:r w:rsidRPr="00BB7659">
              <w:rPr>
                <w:rFonts w:ascii="Sylfaen" w:eastAsia="Times New Roman" w:hAnsi="Sylfaen" w:cs="Arial Unicode"/>
                <w:sz w:val="24"/>
                <w:szCs w:val="24"/>
                <w:lang w:val="hy-AM"/>
              </w:rPr>
              <w:tab/>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 xml:space="preserve">ից ստացված միջոցներով կատարված կամ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ի համար կատարած աշխատանքի հետ կապված ցանկացած վճարում.</w:t>
            </w:r>
          </w:p>
          <w:p w14:paraId="128411B0" w14:textId="7E69AF86"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t xml:space="preserve">Բացի դրանից, եթե </w:t>
            </w:r>
            <w:r w:rsidR="008C0C5D">
              <w:rPr>
                <w:rFonts w:ascii="Sylfaen" w:eastAsia="Times New Roman" w:hAnsi="Sylfaen" w:cs="Arial Unicode"/>
                <w:sz w:val="24"/>
                <w:szCs w:val="24"/>
                <w:lang w:val="hy-AM"/>
              </w:rPr>
              <w:t>Գնորդը</w:t>
            </w:r>
            <w:r w:rsidRPr="00BB7659">
              <w:rPr>
                <w:rFonts w:ascii="Sylfaen" w:eastAsia="Times New Roman" w:hAnsi="Sylfaen" w:cs="Arial Unicode"/>
                <w:sz w:val="24"/>
                <w:szCs w:val="24"/>
                <w:lang w:val="hy-AM"/>
              </w:rPr>
              <w:t xml:space="preserve"> կամ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ն</w:t>
            </w:r>
            <w:r w:rsidRPr="00BB7659">
              <w:rPr>
                <w:rFonts w:ascii="Sylfaen" w:eastAsia="Times New Roman" w:hAnsi="Sylfaen" w:cs="Arial Unicode"/>
                <w:sz w:val="24"/>
                <w:szCs w:val="24"/>
                <w:lang w:val="hy-AM"/>
              </w:rPr>
              <w:t xml:space="preserve"> ունի որևէ լուրջ մտահոգություն կամ ունի հիմք ենթադրելու, որ արգելված վճարում է կատարվել, խոստացվել կամ լիազորվել, ապա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պետք է բարեխղճորեն համագործակցի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ի կամ նրա ներկայացուցիչների հետ, պարզելու, այդ խախտումը տեղի է ունեցել, թե ոչ:</w:t>
            </w:r>
          </w:p>
          <w:p w14:paraId="6FA7492D" w14:textId="36418778"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t xml:space="preserve">(է)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տալիս է իր համաձայնություն, առ այն, որ առնվազն տարին մեկ,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ի խնդրանքով և հաստատված ձևով կհաստատի, որ ինքը. (</w:t>
            </w:r>
            <w:r w:rsidRPr="008D5D72">
              <w:rPr>
                <w:rFonts w:ascii="Sylfaen" w:eastAsia="Times New Roman" w:hAnsi="Sylfaen" w:cs="Arial Unicode"/>
                <w:sz w:val="24"/>
                <w:szCs w:val="24"/>
                <w:lang w:val="hy-AM"/>
              </w:rPr>
              <w:t>i</w:t>
            </w:r>
            <w:r w:rsidRPr="00BB7659">
              <w:rPr>
                <w:rFonts w:ascii="Sylfaen" w:eastAsia="Times New Roman" w:hAnsi="Sylfaen" w:cs="Arial Unicode"/>
                <w:sz w:val="24"/>
                <w:szCs w:val="24"/>
                <w:lang w:val="hy-AM"/>
              </w:rPr>
              <w:t xml:space="preserve">) լիովին պահպանել է Կաշառքի դեմ բոլոր օրենքները. (ii) ուղղակիորեն կամ անուղղակիորեն որևէ Արգելված վճար չի կատարել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 xml:space="preserve">ի համար կատարված աշխատանքի ընթացքում. և (iii) իր իմացությամբ որևէ անձ, ներառյալ, բայց առանց սահմանափակման, հիմնադիրները, ղեկավարները, աշխատակիցները, ծառայություն մատուցողները, գործակալները կամ ներկայացուցիչները, ուղղակի կամ անուղղակի ձևով չեն կատարել կամ չեն խոստացել կամ լիազորել կատարել Արգելված Վճարում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ի համար աշխատանքներ կատարելիս։</w:t>
            </w:r>
          </w:p>
          <w:p w14:paraId="7FAF450C" w14:textId="3ABC8321"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lastRenderedPageBreak/>
              <w:t xml:space="preserve">(ը) Անկախ սույն Պայմանագրի որևէ այլ դրույթից,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համաձայնում է, որ սույն կետի որևէ խախտում բարեխղճորեն և իր հայեցողությամբ գործող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ի համար կհանդիսանա բավարար պատճառ կասեցնելու համարելու սույն պայմանագիրը ողջամիտ ժամկետով, որի ընթացքում քննության կառնվի հնարավոր խախտման փաստը։</w:t>
            </w:r>
          </w:p>
          <w:p w14:paraId="01F8C763" w14:textId="77777777" w:rsidR="004A494F" w:rsidRPr="00BB7659" w:rsidRDefault="004A494F" w:rsidP="00FE19F5">
            <w:pPr>
              <w:jc w:val="both"/>
              <w:rPr>
                <w:rFonts w:ascii="Sylfaen" w:eastAsia="Times New Roman" w:hAnsi="Sylfaen" w:cs="Arial Unicode"/>
                <w:sz w:val="24"/>
                <w:szCs w:val="24"/>
                <w:lang w:val="hy-AM"/>
              </w:rPr>
            </w:pPr>
          </w:p>
          <w:p w14:paraId="4005D557" w14:textId="77777777" w:rsidR="004A494F" w:rsidRPr="00BB7659" w:rsidRDefault="004A494F" w:rsidP="00FE19F5">
            <w:pPr>
              <w:jc w:val="both"/>
              <w:rPr>
                <w:rFonts w:ascii="Sylfaen" w:eastAsia="Times New Roman" w:hAnsi="Sylfaen" w:cs="Arial Unicode"/>
                <w:sz w:val="24"/>
                <w:szCs w:val="24"/>
                <w:lang w:val="hy-AM"/>
              </w:rPr>
            </w:pPr>
          </w:p>
          <w:p w14:paraId="3AD6432C" w14:textId="19F2AE0C"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t xml:space="preserve">(թ) Անկախ սույն Պայմանագրի որևէ այլ դրույթից, Վարձատուն համաձայնում է, որ սույն 12.8 կետի որևէ խախտում բարեխղճորեն և իր հայեցողությամբ գործող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 xml:space="preserve">ի համար կհանդիսանա բավարար պատճառ ամբողջությամբ կամ մասնակիորեն անվավեր համարելու սույն պայմանագիրը, որի դեպքում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48DBD44A" w14:textId="21688A70" w:rsidR="004A494F" w:rsidRPr="00BB7659" w:rsidRDefault="004A494F" w:rsidP="00FE19F5">
            <w:pPr>
              <w:jc w:val="both"/>
              <w:rPr>
                <w:rFonts w:ascii="Sylfaen" w:eastAsia="Times New Roman" w:hAnsi="Sylfaen" w:cs="Arial Unicode"/>
                <w:sz w:val="24"/>
                <w:szCs w:val="24"/>
                <w:lang w:val="hy-AM"/>
              </w:rPr>
            </w:pPr>
            <w:r w:rsidRPr="00BB7659">
              <w:rPr>
                <w:rFonts w:ascii="Sylfaen" w:eastAsia="Times New Roman" w:hAnsi="Sylfaen" w:cs="Arial Unicode"/>
                <w:sz w:val="24"/>
                <w:szCs w:val="24"/>
                <w:lang w:val="hy-AM"/>
              </w:rPr>
              <w:t xml:space="preserve">(ժ) </w:t>
            </w:r>
            <w:r w:rsidR="008241A9">
              <w:rPr>
                <w:rFonts w:ascii="Sylfaen" w:eastAsia="Times New Roman" w:hAnsi="Sylfaen" w:cs="Arial Unicode"/>
                <w:sz w:val="24"/>
                <w:szCs w:val="24"/>
                <w:lang w:val="hy-AM"/>
              </w:rPr>
              <w:t>Մատակարար</w:t>
            </w:r>
            <w:r w:rsidR="008C0C5D">
              <w:rPr>
                <w:rFonts w:ascii="Sylfaen" w:eastAsia="Times New Roman" w:hAnsi="Sylfaen" w:cs="Arial Unicode"/>
                <w:sz w:val="24"/>
                <w:szCs w:val="24"/>
                <w:lang w:val="hy-AM"/>
              </w:rPr>
              <w:t>ը</w:t>
            </w:r>
            <w:r w:rsidRPr="00BB7659">
              <w:rPr>
                <w:rFonts w:ascii="Sylfaen" w:eastAsia="Times New Roman" w:hAnsi="Sylfaen" w:cs="Arial Unicode"/>
                <w:sz w:val="24"/>
                <w:szCs w:val="24"/>
                <w:lang w:val="hy-AM"/>
              </w:rPr>
              <w:t xml:space="preserve"> պարտավորվում է չպահանջել որևէ փոխհատուցում, և </w:t>
            </w:r>
            <w:r w:rsidR="008C0C5D">
              <w:rPr>
                <w:rFonts w:ascii="Sylfaen" w:eastAsia="Times New Roman" w:hAnsi="Sylfaen" w:cs="Arial Unicode"/>
                <w:sz w:val="24"/>
                <w:szCs w:val="24"/>
                <w:lang w:val="hy-AM"/>
              </w:rPr>
              <w:t>Գնորդը</w:t>
            </w:r>
            <w:r w:rsidRPr="00BB7659">
              <w:rPr>
                <w:rFonts w:ascii="Sylfaen" w:eastAsia="Times New Roman" w:hAnsi="Sylfaen" w:cs="Arial Unicode"/>
                <w:sz w:val="24"/>
                <w:szCs w:val="24"/>
                <w:lang w:val="hy-AM"/>
              </w:rPr>
              <w:t xml:space="preserve"> չունի որևէ պարտավորություն փոխհատուցելու </w:t>
            </w:r>
            <w:r w:rsidR="008241A9">
              <w:rPr>
                <w:rFonts w:ascii="Sylfaen" w:eastAsia="Times New Roman" w:hAnsi="Sylfaen" w:cs="Arial Unicode"/>
                <w:sz w:val="24"/>
                <w:szCs w:val="24"/>
                <w:lang w:val="hy-AM"/>
              </w:rPr>
              <w:t>Մատակարար</w:t>
            </w:r>
            <w:r w:rsidRPr="00BB7659">
              <w:rPr>
                <w:rFonts w:ascii="Sylfaen" w:eastAsia="Times New Roman" w:hAnsi="Sylfaen" w:cs="Arial Unicode"/>
                <w:sz w:val="24"/>
                <w:szCs w:val="24"/>
                <w:lang w:val="hy-AM"/>
              </w:rPr>
              <w:t xml:space="preserve">ին, ցանկացած այլ ծախսերի համար, բացառությամբ նախատեսված սույն Պայմանագրի, և նրանց, որոնք </w:t>
            </w:r>
            <w:r w:rsidR="008C0C5D">
              <w:rPr>
                <w:rFonts w:ascii="Sylfaen" w:eastAsia="Times New Roman" w:hAnsi="Sylfaen" w:cs="Arial Unicode"/>
                <w:sz w:val="24"/>
                <w:szCs w:val="24"/>
                <w:lang w:val="hy-AM"/>
              </w:rPr>
              <w:t>Գնորդ</w:t>
            </w:r>
            <w:r w:rsidRPr="00BB7659">
              <w:rPr>
                <w:rFonts w:ascii="Sylfaen" w:eastAsia="Times New Roman" w:hAnsi="Sylfaen" w:cs="Arial Unicode"/>
                <w:sz w:val="24"/>
                <w:szCs w:val="24"/>
                <w:lang w:val="hy-AM"/>
              </w:rPr>
              <w:t xml:space="preserve">ի կողմից հաստատվել են նախապես գրավոր: </w:t>
            </w:r>
            <w:r w:rsidR="008241A9">
              <w:rPr>
                <w:rFonts w:ascii="Sylfaen" w:eastAsia="Times New Roman" w:hAnsi="Sylfaen" w:cs="Arial Unicode"/>
                <w:sz w:val="24"/>
                <w:szCs w:val="24"/>
                <w:lang w:val="hy-AM"/>
              </w:rPr>
              <w:t>Մատակարար</w:t>
            </w:r>
            <w:r w:rsidRPr="00BB7659">
              <w:rPr>
                <w:rFonts w:ascii="Sylfaen" w:eastAsia="Times New Roman" w:hAnsi="Sylfaen" w:cs="Arial Unicode"/>
                <w:sz w:val="24"/>
                <w:szCs w:val="24"/>
                <w:lang w:val="hy-AM"/>
              </w:rPr>
              <w:t xml:space="preserve">ին պետք է փոխհատուցվի միայն իր աշխատողների կամ երրորդ անձանց այն ողջամիտ ծախսերը, որոնք փաստացի, ճշգրիտ և հիմնավորված կլինեն հաշիվ ապրանքագրերով: Փոխհատուցման ցանկացած պահանջ պետք է ուղեկցվի գրավոր </w:t>
            </w:r>
            <w:r w:rsidRPr="00BB7659">
              <w:rPr>
                <w:rFonts w:ascii="Sylfaen" w:eastAsia="Times New Roman" w:hAnsi="Sylfaen" w:cs="Arial Unicode"/>
                <w:sz w:val="24"/>
                <w:szCs w:val="24"/>
                <w:lang w:val="hy-AM"/>
              </w:rPr>
              <w:lastRenderedPageBreak/>
              <w:t xml:space="preserve">հայտարարագրով` մանրամասն նկարագրելով ծախսերի նպատակը, այդպիսի աշխատակիցների մասնակցության անհրաժեշտությունը, ինչպես նաև` ներկա գտնված անձանց անունները և նրանց կապը </w:t>
            </w:r>
            <w:r w:rsidR="008241A9">
              <w:rPr>
                <w:rFonts w:ascii="Sylfaen" w:eastAsia="Times New Roman" w:hAnsi="Sylfaen" w:cs="Arial Unicode"/>
                <w:sz w:val="24"/>
                <w:szCs w:val="24"/>
                <w:lang w:val="hy-AM"/>
              </w:rPr>
              <w:t>Մատակարար</w:t>
            </w:r>
            <w:r w:rsidRPr="00BB7659">
              <w:rPr>
                <w:rFonts w:ascii="Sylfaen" w:eastAsia="Times New Roman" w:hAnsi="Sylfaen" w:cs="Arial Unicode"/>
                <w:sz w:val="24"/>
                <w:szCs w:val="24"/>
                <w:lang w:val="hy-AM"/>
              </w:rPr>
              <w:t>ի հետ»:</w:t>
            </w:r>
          </w:p>
        </w:tc>
        <w:tc>
          <w:tcPr>
            <w:tcW w:w="4490" w:type="dxa"/>
          </w:tcPr>
          <w:p w14:paraId="346BE48A" w14:textId="3819F1CE" w:rsidR="004A494F" w:rsidRDefault="004A494F" w:rsidP="00FE19F5">
            <w:pPr>
              <w:pStyle w:val="paragraph"/>
              <w:spacing w:before="0" w:beforeAutospacing="0" w:after="0" w:afterAutospacing="0"/>
              <w:jc w:val="both"/>
              <w:textAlignment w:val="baseline"/>
              <w:rPr>
                <w:rFonts w:ascii="Sylfaen" w:hAnsi="Sylfaen" w:cs="Arial Unicode"/>
                <w:noProof w:val="0"/>
                <w:lang w:eastAsia="en-US"/>
              </w:rPr>
            </w:pPr>
            <w:r w:rsidRPr="00BB7659">
              <w:rPr>
                <w:rFonts w:ascii="Sylfaen" w:hAnsi="Sylfaen" w:cs="Arial Unicode"/>
                <w:noProof w:val="0"/>
                <w:lang w:eastAsia="en-US"/>
              </w:rPr>
              <w:lastRenderedPageBreak/>
              <w:t xml:space="preserve">Upon </w:t>
            </w:r>
            <w:r w:rsidR="005D79C0">
              <w:rPr>
                <w:rFonts w:ascii="Sylfaen" w:hAnsi="Sylfaen" w:cs="Arial Unicode"/>
                <w:noProof w:val="0"/>
                <w:lang w:eastAsia="en-US"/>
              </w:rPr>
              <w:t>Buyer</w:t>
            </w:r>
            <w:r w:rsidRPr="00BB7659">
              <w:rPr>
                <w:rFonts w:ascii="Sylfaen" w:hAnsi="Sylfaen" w:cs="Arial Unicode"/>
                <w:noProof w:val="0"/>
                <w:lang w:eastAsia="en-US"/>
              </w:rPr>
              <w:t xml:space="preserve">’s request, either </w:t>
            </w:r>
            <w:r w:rsidR="005D79C0">
              <w:rPr>
                <w:rFonts w:ascii="Sylfaen" w:hAnsi="Sylfaen" w:cs="Arial Unicode"/>
                <w:noProof w:val="0"/>
                <w:lang w:eastAsia="en-US"/>
              </w:rPr>
              <w:t>Supplier</w:t>
            </w:r>
            <w:r w:rsidRPr="00BB7659">
              <w:rPr>
                <w:rFonts w:ascii="Sylfaen" w:hAnsi="Sylfaen" w:cs="Arial Unicode"/>
                <w:noProof w:val="0"/>
                <w:lang w:eastAsia="en-US"/>
              </w:rPr>
              <w:t xml:space="preserve"> or its auditors shall certify to </w:t>
            </w:r>
            <w:r w:rsidR="005D79C0">
              <w:rPr>
                <w:rFonts w:ascii="Sylfaen" w:hAnsi="Sylfaen" w:cs="Arial Unicode"/>
                <w:noProof w:val="0"/>
                <w:lang w:eastAsia="en-US"/>
              </w:rPr>
              <w:t>Buyer</w:t>
            </w:r>
            <w:r w:rsidRPr="00BB7659">
              <w:rPr>
                <w:rFonts w:ascii="Sylfaen" w:hAnsi="Sylfaen" w:cs="Arial Unicode"/>
                <w:noProof w:val="0"/>
                <w:lang w:eastAsia="en-US"/>
              </w:rPr>
              <w:t xml:space="preserve"> that there is no indication that any Prohibited Payment was made by </w:t>
            </w:r>
            <w:r w:rsidR="005D79C0">
              <w:rPr>
                <w:rFonts w:ascii="Sylfaen" w:hAnsi="Sylfaen" w:cs="Arial Unicode"/>
                <w:noProof w:val="0"/>
                <w:lang w:eastAsia="en-US"/>
              </w:rPr>
              <w:t>Supplier</w:t>
            </w:r>
            <w:r w:rsidRPr="00BB7659">
              <w:rPr>
                <w:rFonts w:ascii="Sylfaen" w:hAnsi="Sylfaen" w:cs="Arial Unicode"/>
                <w:noProof w:val="0"/>
                <w:lang w:eastAsia="en-US"/>
              </w:rPr>
              <w:t xml:space="preserve"> with respect to this Agreement or work performed for </w:t>
            </w:r>
            <w:r w:rsidR="005D79C0">
              <w:rPr>
                <w:rFonts w:ascii="Sylfaen" w:hAnsi="Sylfaen" w:cs="Arial Unicode"/>
                <w:noProof w:val="0"/>
                <w:lang w:eastAsia="en-US"/>
              </w:rPr>
              <w:t>Buyer</w:t>
            </w:r>
            <w:r w:rsidRPr="00BB7659">
              <w:rPr>
                <w:rFonts w:ascii="Sylfaen" w:hAnsi="Sylfaen" w:cs="Arial Unicode"/>
                <w:noProof w:val="0"/>
                <w:lang w:eastAsia="en-US"/>
              </w:rPr>
              <w:t>. </w:t>
            </w:r>
            <w:r w:rsidRPr="00BB7659">
              <w:rPr>
                <w:rFonts w:ascii="Sylfaen" w:hAnsi="Sylfaen" w:cs="Arial Unicode"/>
                <w:noProof w:val="0"/>
                <w:lang w:eastAsia="en-US"/>
              </w:rPr>
              <w:br/>
              <w:t xml:space="preserve">Notwithstanding any other provision of this Agreement, upon request of  </w:t>
            </w:r>
            <w:r w:rsidR="005D79C0">
              <w:rPr>
                <w:rFonts w:ascii="Sylfaen" w:hAnsi="Sylfaen" w:cs="Arial Unicode"/>
                <w:noProof w:val="0"/>
                <w:lang w:eastAsia="en-US"/>
              </w:rPr>
              <w:t>Buyer</w:t>
            </w:r>
            <w:r w:rsidRPr="00BB7659">
              <w:rPr>
                <w:rFonts w:ascii="Sylfaen" w:hAnsi="Sylfaen" w:cs="Arial Unicode"/>
                <w:noProof w:val="0"/>
                <w:lang w:eastAsia="en-US"/>
              </w:rPr>
              <w:t xml:space="preserve"> </w:t>
            </w:r>
            <w:r w:rsidR="005D79C0">
              <w:rPr>
                <w:rFonts w:ascii="Sylfaen" w:hAnsi="Sylfaen" w:cs="Arial Unicode"/>
                <w:noProof w:val="0"/>
                <w:lang w:eastAsia="en-US"/>
              </w:rPr>
              <w:t>Supplier</w:t>
            </w:r>
            <w:r w:rsidRPr="00BB7659">
              <w:rPr>
                <w:rFonts w:ascii="Sylfaen" w:hAnsi="Sylfaen" w:cs="Arial Unicode"/>
                <w:noProof w:val="0"/>
                <w:lang w:eastAsia="en-US"/>
              </w:rPr>
              <w:t xml:space="preserve"> shall permit independent accountants, other than those who have represented </w:t>
            </w:r>
            <w:r w:rsidR="005D79C0">
              <w:rPr>
                <w:rFonts w:ascii="Sylfaen" w:hAnsi="Sylfaen" w:cs="Arial Unicode"/>
                <w:noProof w:val="0"/>
                <w:lang w:eastAsia="en-US"/>
              </w:rPr>
              <w:t>Supplier</w:t>
            </w:r>
            <w:r w:rsidRPr="00BB7659">
              <w:rPr>
                <w:rFonts w:ascii="Sylfaen" w:hAnsi="Sylfaen" w:cs="Arial Unicode"/>
                <w:noProof w:val="0"/>
                <w:lang w:eastAsia="en-US"/>
              </w:rPr>
              <w:t xml:space="preserve"> or </w:t>
            </w:r>
            <w:r w:rsidR="005D79C0">
              <w:rPr>
                <w:rFonts w:ascii="Sylfaen" w:hAnsi="Sylfaen" w:cs="Arial Unicode"/>
                <w:noProof w:val="0"/>
                <w:lang w:eastAsia="en-US"/>
              </w:rPr>
              <w:t>Buyer</w:t>
            </w:r>
            <w:r w:rsidRPr="00BB7659">
              <w:rPr>
                <w:rFonts w:ascii="Sylfaen" w:hAnsi="Sylfaen" w:cs="Arial Unicode"/>
                <w:noProof w:val="0"/>
                <w:lang w:eastAsia="en-US"/>
              </w:rPr>
              <w:t xml:space="preserve">, that are suitably qualified to have full access to, conduct a review of, and report any suspicious or questionable activity of any kind to </w:t>
            </w:r>
            <w:r w:rsidR="005D79C0">
              <w:rPr>
                <w:rFonts w:ascii="Sylfaen" w:hAnsi="Sylfaen" w:cs="Arial Unicode"/>
                <w:noProof w:val="0"/>
                <w:lang w:eastAsia="en-US"/>
              </w:rPr>
              <w:t>Buyer</w:t>
            </w:r>
            <w:r w:rsidRPr="00BB7659">
              <w:rPr>
                <w:rFonts w:ascii="Sylfaen" w:hAnsi="Sylfaen" w:cs="Arial Unicode"/>
                <w:noProof w:val="0"/>
                <w:lang w:eastAsia="en-US"/>
              </w:rPr>
              <w:t xml:space="preserve"> in respect of: </w:t>
            </w:r>
            <w:r w:rsidRPr="00BB7659">
              <w:rPr>
                <w:rFonts w:ascii="Sylfaen" w:hAnsi="Sylfaen" w:cs="Arial Unicode"/>
                <w:noProof w:val="0"/>
                <w:lang w:eastAsia="en-US"/>
              </w:rPr>
              <w:br/>
            </w:r>
            <w:r w:rsidRPr="00BB7659">
              <w:rPr>
                <w:rFonts w:ascii="Sylfaen" w:hAnsi="Sylfaen" w:cs="Arial Unicode"/>
                <w:noProof w:val="0"/>
                <w:lang w:eastAsia="en-US"/>
              </w:rPr>
              <w:br/>
            </w:r>
          </w:p>
          <w:p w14:paraId="2A2B4AD1" w14:textId="77777777" w:rsidR="004A494F" w:rsidRDefault="004A494F" w:rsidP="00FE19F5">
            <w:pPr>
              <w:pStyle w:val="paragraph"/>
              <w:spacing w:before="0" w:beforeAutospacing="0" w:after="0" w:afterAutospacing="0"/>
              <w:jc w:val="both"/>
              <w:textAlignment w:val="baseline"/>
              <w:rPr>
                <w:rFonts w:ascii="Sylfaen" w:hAnsi="Sylfaen" w:cs="Arial Unicode"/>
                <w:noProof w:val="0"/>
                <w:lang w:eastAsia="en-US"/>
              </w:rPr>
            </w:pPr>
          </w:p>
          <w:p w14:paraId="59E1EEBE" w14:textId="77777777" w:rsidR="004A494F" w:rsidRDefault="004A494F" w:rsidP="00FE19F5">
            <w:pPr>
              <w:pStyle w:val="paragraph"/>
              <w:spacing w:before="0" w:beforeAutospacing="0" w:after="0" w:afterAutospacing="0"/>
              <w:jc w:val="both"/>
              <w:textAlignment w:val="baseline"/>
              <w:rPr>
                <w:rFonts w:ascii="Sylfaen" w:hAnsi="Sylfaen" w:cs="Arial Unicode"/>
                <w:noProof w:val="0"/>
                <w:lang w:eastAsia="en-US"/>
              </w:rPr>
            </w:pPr>
          </w:p>
          <w:p w14:paraId="4B90DF6A" w14:textId="77777777" w:rsidR="004A494F" w:rsidRPr="00BB7659" w:rsidRDefault="004A494F" w:rsidP="00FE19F5">
            <w:pPr>
              <w:pStyle w:val="paragraph"/>
              <w:spacing w:before="0" w:beforeAutospacing="0" w:after="0" w:afterAutospacing="0"/>
              <w:jc w:val="both"/>
              <w:textAlignment w:val="baseline"/>
              <w:rPr>
                <w:rFonts w:ascii="Sylfaen" w:hAnsi="Sylfaen" w:cs="Arial Unicode"/>
                <w:noProof w:val="0"/>
                <w:lang w:eastAsia="en-US"/>
              </w:rPr>
            </w:pPr>
          </w:p>
          <w:p w14:paraId="0FD7D108" w14:textId="600E0B5D" w:rsidR="004A494F" w:rsidRPr="00BB7659" w:rsidRDefault="004A494F" w:rsidP="00FE19F5">
            <w:pPr>
              <w:pStyle w:val="paragraph"/>
              <w:numPr>
                <w:ilvl w:val="1"/>
                <w:numId w:val="13"/>
              </w:numPr>
              <w:spacing w:before="0" w:beforeAutospacing="0" w:after="0" w:afterAutospacing="0"/>
              <w:ind w:left="163" w:hanging="180"/>
              <w:jc w:val="both"/>
              <w:textAlignment w:val="baseline"/>
              <w:rPr>
                <w:rFonts w:ascii="Sylfaen" w:hAnsi="Sylfaen" w:cs="Arial Unicode"/>
                <w:noProof w:val="0"/>
                <w:lang w:eastAsia="en-US"/>
              </w:rPr>
            </w:pPr>
            <w:r w:rsidRPr="00BB7659">
              <w:rPr>
                <w:rFonts w:ascii="Sylfaen" w:hAnsi="Sylfaen" w:cs="Arial Unicode"/>
                <w:noProof w:val="0"/>
                <w:lang w:eastAsia="en-US"/>
              </w:rPr>
              <w:t xml:space="preserve">any financial books, accounts and records of </w:t>
            </w:r>
            <w:r w:rsidR="005D79C0">
              <w:rPr>
                <w:rFonts w:ascii="Sylfaen" w:hAnsi="Sylfaen" w:cs="Arial Unicode"/>
                <w:noProof w:val="0"/>
                <w:lang w:eastAsia="en-US"/>
              </w:rPr>
              <w:t>Supplier</w:t>
            </w:r>
            <w:r w:rsidRPr="00BB7659">
              <w:rPr>
                <w:rFonts w:ascii="Sylfaen" w:hAnsi="Sylfaen" w:cs="Arial Unicode"/>
                <w:noProof w:val="0"/>
                <w:lang w:eastAsia="en-US"/>
              </w:rPr>
              <w:t xml:space="preserve"> related to the Works performed for </w:t>
            </w:r>
            <w:r w:rsidR="005D79C0">
              <w:rPr>
                <w:rFonts w:ascii="Sylfaen" w:hAnsi="Sylfaen" w:cs="Arial Unicode"/>
                <w:noProof w:val="0"/>
                <w:lang w:eastAsia="en-US"/>
              </w:rPr>
              <w:t>Buyer</w:t>
            </w:r>
            <w:r w:rsidRPr="00BB7659">
              <w:rPr>
                <w:rFonts w:ascii="Sylfaen" w:hAnsi="Sylfaen" w:cs="Arial Unicode"/>
                <w:noProof w:val="0"/>
                <w:lang w:eastAsia="en-US"/>
              </w:rPr>
              <w:t>, or any of its affiliates, sub</w:t>
            </w:r>
            <w:r w:rsidR="005D79C0">
              <w:rPr>
                <w:rFonts w:ascii="Sylfaen" w:hAnsi="Sylfaen" w:cs="Arial Unicode"/>
                <w:noProof w:val="0"/>
                <w:lang w:eastAsia="en-US"/>
              </w:rPr>
              <w:t>Supplier</w:t>
            </w:r>
            <w:r w:rsidRPr="00BB7659">
              <w:rPr>
                <w:rFonts w:ascii="Sylfaen" w:hAnsi="Sylfaen" w:cs="Arial Unicode"/>
                <w:noProof w:val="0"/>
                <w:lang w:eastAsia="en-US"/>
              </w:rPr>
              <w:t xml:space="preserve">s, Services </w:t>
            </w:r>
            <w:r w:rsidRPr="00BB7659">
              <w:rPr>
                <w:rFonts w:ascii="Sylfaen" w:hAnsi="Sylfaen" w:cs="Arial Unicode"/>
                <w:noProof w:val="0"/>
                <w:lang w:eastAsia="en-US"/>
              </w:rPr>
              <w:lastRenderedPageBreak/>
              <w:t xml:space="preserve">Providers, agents or representatives that assisted in, performed work for, or provided services to, </w:t>
            </w:r>
            <w:r w:rsidR="005D79C0">
              <w:rPr>
                <w:rFonts w:ascii="Sylfaen" w:hAnsi="Sylfaen" w:cs="Arial Unicode"/>
                <w:noProof w:val="0"/>
                <w:lang w:eastAsia="en-US"/>
              </w:rPr>
              <w:t>Buyer</w:t>
            </w:r>
            <w:r w:rsidRPr="00BB7659">
              <w:rPr>
                <w:rFonts w:ascii="Sylfaen" w:hAnsi="Sylfaen" w:cs="Arial Unicode"/>
                <w:noProof w:val="0"/>
                <w:lang w:eastAsia="en-US"/>
              </w:rPr>
              <w:t>; and </w:t>
            </w:r>
          </w:p>
          <w:p w14:paraId="657AEC7B" w14:textId="6C3A4F87" w:rsidR="004A494F" w:rsidRPr="00BB7659" w:rsidRDefault="004A494F" w:rsidP="00FE19F5">
            <w:pPr>
              <w:pStyle w:val="paragraph"/>
              <w:numPr>
                <w:ilvl w:val="1"/>
                <w:numId w:val="13"/>
              </w:numPr>
              <w:spacing w:before="0" w:beforeAutospacing="0" w:after="0" w:afterAutospacing="0"/>
              <w:ind w:left="163" w:hanging="180"/>
              <w:jc w:val="both"/>
              <w:textAlignment w:val="baseline"/>
              <w:rPr>
                <w:rFonts w:ascii="Sylfaen" w:hAnsi="Sylfaen" w:cs="Arial Unicode"/>
                <w:noProof w:val="0"/>
                <w:lang w:eastAsia="en-US"/>
              </w:rPr>
            </w:pPr>
            <w:r w:rsidRPr="00BB7659">
              <w:rPr>
                <w:rFonts w:ascii="Sylfaen" w:hAnsi="Sylfaen" w:cs="Arial Unicode"/>
                <w:noProof w:val="0"/>
                <w:lang w:eastAsia="en-US"/>
              </w:rPr>
              <w:t xml:space="preserve">any contracts or subcontracts that relate, directly or indirectly, to work performed for, or services or equipment provided to, </w:t>
            </w:r>
            <w:r w:rsidR="005D79C0">
              <w:rPr>
                <w:rFonts w:ascii="Sylfaen" w:hAnsi="Sylfaen" w:cs="Arial Unicode"/>
                <w:noProof w:val="0"/>
                <w:lang w:eastAsia="en-US"/>
              </w:rPr>
              <w:t>Buyer</w:t>
            </w:r>
            <w:r w:rsidRPr="00BB7659">
              <w:rPr>
                <w:rFonts w:ascii="Sylfaen" w:hAnsi="Sylfaen" w:cs="Arial Unicode"/>
                <w:noProof w:val="0"/>
                <w:lang w:eastAsia="en-US"/>
              </w:rPr>
              <w:t>; and </w:t>
            </w:r>
            <w:r w:rsidRPr="00BB7659">
              <w:rPr>
                <w:rFonts w:ascii="Sylfaen" w:hAnsi="Sylfaen" w:cs="Arial Unicode"/>
                <w:noProof w:val="0"/>
                <w:lang w:eastAsia="en-US"/>
              </w:rPr>
              <w:br/>
            </w:r>
          </w:p>
          <w:p w14:paraId="37CF1CF3" w14:textId="7F04A4D2" w:rsidR="004A494F" w:rsidRPr="00BB7659" w:rsidRDefault="004A494F" w:rsidP="00FE19F5">
            <w:pPr>
              <w:pStyle w:val="paragraph"/>
              <w:numPr>
                <w:ilvl w:val="1"/>
                <w:numId w:val="13"/>
              </w:numPr>
              <w:spacing w:before="0" w:beforeAutospacing="0" w:after="0" w:afterAutospacing="0"/>
              <w:ind w:left="163" w:hanging="180"/>
              <w:jc w:val="both"/>
              <w:textAlignment w:val="baseline"/>
              <w:rPr>
                <w:rFonts w:ascii="Sylfaen" w:hAnsi="Sylfaen" w:cs="Arial Unicode"/>
                <w:noProof w:val="0"/>
                <w:lang w:eastAsia="en-US"/>
              </w:rPr>
            </w:pPr>
            <w:r w:rsidRPr="00BB7659">
              <w:rPr>
                <w:rFonts w:ascii="Sylfaen" w:hAnsi="Sylfaen" w:cs="Arial Unicode"/>
                <w:noProof w:val="0"/>
                <w:lang w:eastAsia="en-US"/>
              </w:rPr>
              <w:t xml:space="preserve">any payments made with funds received from </w:t>
            </w:r>
            <w:r w:rsidR="005D79C0">
              <w:rPr>
                <w:rFonts w:ascii="Sylfaen" w:hAnsi="Sylfaen" w:cs="Arial Unicode"/>
                <w:noProof w:val="0"/>
                <w:lang w:eastAsia="en-US"/>
              </w:rPr>
              <w:t>Buyer</w:t>
            </w:r>
            <w:r w:rsidRPr="00BB7659">
              <w:rPr>
                <w:rFonts w:ascii="Sylfaen" w:hAnsi="Sylfaen" w:cs="Arial Unicode"/>
                <w:noProof w:val="0"/>
                <w:lang w:eastAsia="en-US"/>
              </w:rPr>
              <w:t xml:space="preserve"> or in connection with the work performed for the </w:t>
            </w:r>
            <w:r w:rsidR="005D79C0">
              <w:rPr>
                <w:rFonts w:ascii="Sylfaen" w:hAnsi="Sylfaen" w:cs="Arial Unicode"/>
                <w:noProof w:val="0"/>
                <w:lang w:eastAsia="en-US"/>
              </w:rPr>
              <w:t>Buyer</w:t>
            </w:r>
            <w:r w:rsidRPr="00BB7659">
              <w:rPr>
                <w:rFonts w:ascii="Sylfaen" w:hAnsi="Sylfaen" w:cs="Arial Unicode"/>
                <w:noProof w:val="0"/>
                <w:lang w:eastAsia="en-US"/>
              </w:rPr>
              <w:t>. </w:t>
            </w:r>
          </w:p>
          <w:p w14:paraId="1F967032" w14:textId="77777777" w:rsidR="004A494F" w:rsidRDefault="004A494F" w:rsidP="00FE19F5">
            <w:pPr>
              <w:pStyle w:val="paragraph"/>
              <w:spacing w:before="0" w:beforeAutospacing="0" w:after="0" w:afterAutospacing="0"/>
              <w:ind w:left="163" w:hanging="180"/>
              <w:jc w:val="both"/>
              <w:textAlignment w:val="baseline"/>
              <w:rPr>
                <w:rFonts w:ascii="Sylfaen" w:hAnsi="Sylfaen" w:cs="Arial Unicode"/>
                <w:noProof w:val="0"/>
                <w:lang w:eastAsia="en-US"/>
              </w:rPr>
            </w:pPr>
          </w:p>
          <w:p w14:paraId="695AE070" w14:textId="77777777" w:rsidR="004A494F" w:rsidRPr="00BB7659" w:rsidRDefault="004A494F" w:rsidP="00FE19F5">
            <w:pPr>
              <w:pStyle w:val="paragraph"/>
              <w:spacing w:before="0" w:beforeAutospacing="0" w:after="0" w:afterAutospacing="0"/>
              <w:ind w:left="163" w:hanging="180"/>
              <w:jc w:val="both"/>
              <w:textAlignment w:val="baseline"/>
              <w:rPr>
                <w:rFonts w:ascii="Sylfaen" w:hAnsi="Sylfaen" w:cs="Arial Unicode"/>
                <w:noProof w:val="0"/>
                <w:lang w:eastAsia="en-US"/>
              </w:rPr>
            </w:pPr>
          </w:p>
          <w:p w14:paraId="5E612451" w14:textId="17B589BF" w:rsidR="004A494F" w:rsidRPr="00BB7659" w:rsidRDefault="004A494F" w:rsidP="00FE19F5">
            <w:pPr>
              <w:pStyle w:val="paragraph"/>
              <w:spacing w:before="0" w:beforeAutospacing="0" w:after="0" w:afterAutospacing="0"/>
              <w:jc w:val="both"/>
              <w:textAlignment w:val="baseline"/>
              <w:rPr>
                <w:rFonts w:ascii="Sylfaen" w:hAnsi="Sylfaen" w:cs="Arial Unicode"/>
                <w:noProof w:val="0"/>
                <w:lang w:eastAsia="en-US"/>
              </w:rPr>
            </w:pPr>
            <w:r w:rsidRPr="00BB7659">
              <w:rPr>
                <w:rFonts w:ascii="Sylfaen" w:hAnsi="Sylfaen" w:cs="Arial Unicode"/>
                <w:noProof w:val="0"/>
                <w:lang w:eastAsia="en-US"/>
              </w:rPr>
              <w:t xml:space="preserve">In addition, if </w:t>
            </w:r>
            <w:r w:rsidR="005D79C0">
              <w:rPr>
                <w:rFonts w:ascii="Sylfaen" w:hAnsi="Sylfaen" w:cs="Arial Unicode"/>
                <w:noProof w:val="0"/>
                <w:lang w:eastAsia="en-US"/>
              </w:rPr>
              <w:t>Buyer</w:t>
            </w:r>
            <w:r w:rsidRPr="00BB7659">
              <w:rPr>
                <w:rFonts w:ascii="Sylfaen" w:hAnsi="Sylfaen" w:cs="Arial Unicode"/>
                <w:noProof w:val="0"/>
                <w:lang w:eastAsia="en-US"/>
              </w:rPr>
              <w:t xml:space="preserve"> or </w:t>
            </w:r>
            <w:r w:rsidR="005D79C0">
              <w:rPr>
                <w:rFonts w:ascii="Sylfaen" w:hAnsi="Sylfaen" w:cs="Arial Unicode"/>
                <w:noProof w:val="0"/>
                <w:lang w:eastAsia="en-US"/>
              </w:rPr>
              <w:t>Buyer</w:t>
            </w:r>
            <w:r w:rsidRPr="00BB7659">
              <w:rPr>
                <w:rFonts w:ascii="Sylfaen" w:hAnsi="Sylfaen" w:cs="Arial Unicode"/>
                <w:noProof w:val="0"/>
                <w:lang w:eastAsia="en-US"/>
              </w:rPr>
              <w:t xml:space="preserve"> has any reasonable concerns or has reason to believe that a Prohibited Payment has been made, promised or authorized, </w:t>
            </w:r>
            <w:r w:rsidR="005D79C0">
              <w:rPr>
                <w:rFonts w:ascii="Sylfaen" w:hAnsi="Sylfaen" w:cs="Arial Unicode"/>
                <w:noProof w:val="0"/>
                <w:lang w:eastAsia="en-US"/>
              </w:rPr>
              <w:t>Supplier</w:t>
            </w:r>
            <w:r w:rsidRPr="00BB7659">
              <w:rPr>
                <w:rFonts w:ascii="Sylfaen" w:hAnsi="Sylfaen" w:cs="Arial Unicode"/>
                <w:noProof w:val="0"/>
                <w:lang w:eastAsia="en-US"/>
              </w:rPr>
              <w:t xml:space="preserve"> shall cooperate in good faith with </w:t>
            </w:r>
            <w:r w:rsidR="005D79C0">
              <w:rPr>
                <w:rFonts w:ascii="Sylfaen" w:hAnsi="Sylfaen" w:cs="Arial Unicode"/>
                <w:noProof w:val="0"/>
                <w:lang w:eastAsia="en-US"/>
              </w:rPr>
              <w:t>Supplier</w:t>
            </w:r>
            <w:r w:rsidRPr="00BB7659">
              <w:rPr>
                <w:rFonts w:ascii="Sylfaen" w:hAnsi="Sylfaen" w:cs="Arial Unicode"/>
                <w:noProof w:val="0"/>
                <w:lang w:eastAsia="en-US"/>
              </w:rPr>
              <w:t xml:space="preserve">and </w:t>
            </w:r>
            <w:r w:rsidR="005D79C0">
              <w:rPr>
                <w:rFonts w:ascii="Sylfaen" w:hAnsi="Sylfaen" w:cs="Arial Unicode"/>
                <w:noProof w:val="0"/>
                <w:lang w:eastAsia="en-US"/>
              </w:rPr>
              <w:t>Buyer</w:t>
            </w:r>
            <w:r w:rsidRPr="00BB7659">
              <w:rPr>
                <w:rFonts w:ascii="Sylfaen" w:hAnsi="Sylfaen" w:cs="Arial Unicode"/>
                <w:noProof w:val="0"/>
                <w:lang w:eastAsia="en-US"/>
              </w:rPr>
              <w:t xml:space="preserve"> and its representatives in determining whether such a violation occurred. </w:t>
            </w:r>
          </w:p>
          <w:p w14:paraId="4FBB2C63" w14:textId="77777777" w:rsidR="004A494F" w:rsidRPr="00BB7659" w:rsidRDefault="004A494F" w:rsidP="00FE19F5">
            <w:pPr>
              <w:pStyle w:val="paragraph"/>
              <w:spacing w:before="0" w:beforeAutospacing="0" w:after="0" w:afterAutospacing="0"/>
              <w:jc w:val="both"/>
              <w:textAlignment w:val="baseline"/>
              <w:rPr>
                <w:rFonts w:ascii="Sylfaen" w:hAnsi="Sylfaen" w:cs="Arial Unicode"/>
                <w:noProof w:val="0"/>
                <w:lang w:eastAsia="en-US"/>
              </w:rPr>
            </w:pPr>
          </w:p>
          <w:p w14:paraId="5AA2C08F" w14:textId="52AE44A8" w:rsidR="004A494F" w:rsidRPr="00BB7659" w:rsidRDefault="005D79C0" w:rsidP="00FE19F5">
            <w:pPr>
              <w:pStyle w:val="paragraph"/>
              <w:numPr>
                <w:ilvl w:val="0"/>
                <w:numId w:val="14"/>
              </w:numPr>
              <w:spacing w:before="0" w:beforeAutospacing="0" w:after="0" w:afterAutospacing="0"/>
              <w:ind w:left="0" w:firstLine="0"/>
              <w:jc w:val="both"/>
              <w:textAlignment w:val="baseline"/>
              <w:rPr>
                <w:rFonts w:ascii="Sylfaen" w:hAnsi="Sylfaen" w:cs="Arial Unicode"/>
                <w:noProof w:val="0"/>
                <w:lang w:eastAsia="en-US"/>
              </w:rPr>
            </w:pPr>
            <w:r>
              <w:rPr>
                <w:rFonts w:ascii="Sylfaen" w:hAnsi="Sylfaen" w:cs="Arial Unicode"/>
                <w:noProof w:val="0"/>
                <w:lang w:eastAsia="en-US"/>
              </w:rPr>
              <w:t>Supplier</w:t>
            </w:r>
            <w:r w:rsidR="004A494F" w:rsidRPr="00BB7659">
              <w:rPr>
                <w:rFonts w:ascii="Sylfaen" w:hAnsi="Sylfaen" w:cs="Arial Unicode"/>
                <w:noProof w:val="0"/>
                <w:lang w:eastAsia="en-US"/>
              </w:rPr>
              <w:t xml:space="preserve"> agrees that it will, at the request of, and in the form requested by </w:t>
            </w:r>
            <w:r>
              <w:rPr>
                <w:rFonts w:ascii="Sylfaen" w:hAnsi="Sylfaen" w:cs="Arial Unicode"/>
                <w:noProof w:val="0"/>
                <w:lang w:eastAsia="en-US"/>
              </w:rPr>
              <w:t>Buyer</w:t>
            </w:r>
            <w:r w:rsidR="004A494F" w:rsidRPr="00BB7659">
              <w:rPr>
                <w:rFonts w:ascii="Sylfaen" w:hAnsi="Sylfaen" w:cs="Arial Unicode"/>
                <w:noProof w:val="0"/>
                <w:lang w:eastAsia="en-US"/>
              </w:rPr>
              <w:t xml:space="preserve">, at least annually, certify that it: (i) has complied fully with all Anti-Bribery Laws; (ii) has not, directly or indirectly, made any Prohibited Payment with respect to the work performed for </w:t>
            </w:r>
            <w:r>
              <w:rPr>
                <w:rFonts w:ascii="Sylfaen" w:hAnsi="Sylfaen" w:cs="Arial Unicode"/>
                <w:noProof w:val="0"/>
                <w:lang w:eastAsia="en-US"/>
              </w:rPr>
              <w:t>Buyer</w:t>
            </w:r>
            <w:r w:rsidR="004A494F" w:rsidRPr="00BB7659">
              <w:rPr>
                <w:rFonts w:ascii="Sylfaen" w:hAnsi="Sylfaen" w:cs="Arial Unicode"/>
                <w:noProof w:val="0"/>
                <w:lang w:eastAsia="en-US"/>
              </w:rPr>
              <w:t xml:space="preserve">; and (iii) to the best of its knowledge no other person, including but not limited to its owners, controlling shareholders, directors, officers, employees, services providers, agents or representatives, have made, directly or indirectly, promised or authorized the making of a Prohibited Payment with respect to the work performed for </w:t>
            </w:r>
            <w:r>
              <w:rPr>
                <w:rFonts w:ascii="Sylfaen" w:hAnsi="Sylfaen" w:cs="Arial Unicode"/>
                <w:noProof w:val="0"/>
                <w:lang w:eastAsia="en-US"/>
              </w:rPr>
              <w:t>Buyer</w:t>
            </w:r>
            <w:r w:rsidR="004A494F" w:rsidRPr="00BB7659">
              <w:rPr>
                <w:rFonts w:ascii="Sylfaen" w:hAnsi="Sylfaen" w:cs="Arial Unicode"/>
                <w:noProof w:val="0"/>
                <w:lang w:eastAsia="en-US"/>
              </w:rPr>
              <w:t>. </w:t>
            </w:r>
          </w:p>
          <w:p w14:paraId="30C20BB0"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1F471B55"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05F04ECB"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6F0B7D16" w14:textId="77777777" w:rsidR="004A494F" w:rsidRPr="00BB7659" w:rsidRDefault="004A494F" w:rsidP="00FE19F5">
            <w:pPr>
              <w:pStyle w:val="paragraph"/>
              <w:spacing w:before="0" w:beforeAutospacing="0" w:after="0" w:afterAutospacing="0"/>
              <w:jc w:val="both"/>
              <w:textAlignment w:val="baseline"/>
              <w:rPr>
                <w:rFonts w:ascii="Sylfaen" w:hAnsi="Sylfaen" w:cs="Arial Unicode"/>
                <w:noProof w:val="0"/>
                <w:lang w:eastAsia="en-US"/>
              </w:rPr>
            </w:pPr>
          </w:p>
          <w:p w14:paraId="26CAAFCD"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p>
          <w:p w14:paraId="48C71A39" w14:textId="77777777" w:rsidR="004A494F" w:rsidRPr="00BB7659" w:rsidRDefault="004A494F" w:rsidP="00FE19F5">
            <w:pPr>
              <w:pStyle w:val="paragraph"/>
              <w:spacing w:before="0" w:beforeAutospacing="0" w:after="0" w:afterAutospacing="0"/>
              <w:ind w:left="1440"/>
              <w:jc w:val="both"/>
              <w:textAlignment w:val="baseline"/>
              <w:rPr>
                <w:rFonts w:ascii="Sylfaen" w:hAnsi="Sylfaen" w:cs="Arial Unicode"/>
                <w:noProof w:val="0"/>
                <w:lang w:eastAsia="en-US"/>
              </w:rPr>
            </w:pPr>
            <w:r w:rsidRPr="00BB7659">
              <w:rPr>
                <w:rFonts w:ascii="Sylfaen" w:hAnsi="Sylfaen" w:cs="Arial Unicode"/>
                <w:noProof w:val="0"/>
                <w:lang w:eastAsia="en-US"/>
              </w:rPr>
              <w:t> </w:t>
            </w:r>
          </w:p>
          <w:p w14:paraId="1945D2E1" w14:textId="09EA9BF3" w:rsidR="004A494F" w:rsidRPr="00BB7659" w:rsidRDefault="004A494F" w:rsidP="00FE19F5">
            <w:pPr>
              <w:pStyle w:val="paragraph"/>
              <w:numPr>
                <w:ilvl w:val="0"/>
                <w:numId w:val="15"/>
              </w:numPr>
              <w:spacing w:before="0" w:beforeAutospacing="0" w:after="0" w:afterAutospacing="0"/>
              <w:ind w:left="0" w:firstLine="0"/>
              <w:jc w:val="both"/>
              <w:textAlignment w:val="baseline"/>
              <w:rPr>
                <w:rFonts w:ascii="Sylfaen" w:hAnsi="Sylfaen" w:cs="Arial Unicode"/>
                <w:noProof w:val="0"/>
                <w:lang w:eastAsia="en-US"/>
              </w:rPr>
            </w:pPr>
            <w:r w:rsidRPr="00BB7659">
              <w:rPr>
                <w:rFonts w:ascii="Sylfaen" w:hAnsi="Sylfaen" w:cs="Arial Unicode"/>
                <w:noProof w:val="0"/>
                <w:lang w:eastAsia="en-US"/>
              </w:rPr>
              <w:lastRenderedPageBreak/>
              <w:t>Notwithstanding any other provision of this Agreement, </w:t>
            </w:r>
            <w:r w:rsidR="005D79C0">
              <w:rPr>
                <w:rFonts w:ascii="Sylfaen" w:hAnsi="Sylfaen" w:cs="Arial Unicode"/>
                <w:noProof w:val="0"/>
                <w:lang w:eastAsia="en-US"/>
              </w:rPr>
              <w:t>Supplier</w:t>
            </w:r>
            <w:r w:rsidRPr="00BB7659">
              <w:rPr>
                <w:rFonts w:ascii="Sylfaen" w:hAnsi="Sylfaen" w:cs="Arial Unicode"/>
                <w:noProof w:val="0"/>
                <w:lang w:eastAsia="en-US"/>
              </w:rPr>
              <w:t xml:space="preserve"> agrees that the </w:t>
            </w:r>
            <w:r w:rsidR="005D79C0">
              <w:rPr>
                <w:rFonts w:ascii="Sylfaen" w:hAnsi="Sylfaen" w:cs="Arial Unicode"/>
                <w:noProof w:val="0"/>
                <w:lang w:eastAsia="en-US"/>
              </w:rPr>
              <w:t>Buyer</w:t>
            </w:r>
            <w:r w:rsidRPr="00BB7659">
              <w:rPr>
                <w:rFonts w:ascii="Sylfaen" w:hAnsi="Sylfaen" w:cs="Arial Unicode"/>
                <w:noProof w:val="0"/>
                <w:lang w:eastAsia="en-US"/>
              </w:rPr>
              <w:t> becoming aware of information raising a reasonable possibility of any breach of 12.8 paragraph entitled “Anti-Corruption, Money Laundering, and Financial Crimes” shall be sufficient cause for </w:t>
            </w:r>
            <w:r w:rsidR="005D79C0">
              <w:rPr>
                <w:rFonts w:ascii="Sylfaen" w:hAnsi="Sylfaen" w:cs="Arial Unicode"/>
                <w:noProof w:val="0"/>
                <w:lang w:eastAsia="en-US"/>
              </w:rPr>
              <w:t>Buyer</w:t>
            </w:r>
            <w:r w:rsidRPr="00BB7659">
              <w:rPr>
                <w:rFonts w:ascii="Sylfaen" w:hAnsi="Sylfaen" w:cs="Arial Unicode"/>
                <w:noProof w:val="0"/>
                <w:lang w:eastAsia="en-US"/>
              </w:rPr>
              <w:t>, acting in good faith and at its sole discretion, to suspend performance of its obligations for a reasonable period of time during which it shall investigate the potential breach.  </w:t>
            </w:r>
          </w:p>
          <w:p w14:paraId="26B7B0DF" w14:textId="68931E0D" w:rsidR="004A494F" w:rsidRPr="00BB7659" w:rsidRDefault="004A494F" w:rsidP="00FE19F5">
            <w:pPr>
              <w:pStyle w:val="paragraph"/>
              <w:numPr>
                <w:ilvl w:val="0"/>
                <w:numId w:val="16"/>
              </w:numPr>
              <w:spacing w:before="0" w:beforeAutospacing="0" w:after="0" w:afterAutospacing="0"/>
              <w:ind w:left="0" w:firstLine="0"/>
              <w:jc w:val="both"/>
              <w:textAlignment w:val="baseline"/>
              <w:rPr>
                <w:rFonts w:ascii="Sylfaen" w:hAnsi="Sylfaen" w:cs="Arial Unicode"/>
                <w:noProof w:val="0"/>
                <w:lang w:eastAsia="en-US"/>
              </w:rPr>
            </w:pPr>
            <w:r w:rsidRPr="00BB7659">
              <w:rPr>
                <w:rFonts w:ascii="Sylfaen" w:hAnsi="Sylfaen" w:cs="Arial Unicode"/>
                <w:noProof w:val="0"/>
                <w:lang w:eastAsia="en-US"/>
              </w:rPr>
              <w:t>Notwithstanding any other provision of this Agreement, </w:t>
            </w:r>
            <w:r w:rsidR="005D79C0">
              <w:rPr>
                <w:rFonts w:ascii="Sylfaen" w:hAnsi="Sylfaen" w:cs="Arial Unicode"/>
                <w:noProof w:val="0"/>
                <w:lang w:eastAsia="en-US"/>
              </w:rPr>
              <w:t>Supplier</w:t>
            </w:r>
            <w:r w:rsidRPr="00BB7659">
              <w:rPr>
                <w:rFonts w:ascii="Sylfaen" w:hAnsi="Sylfaen" w:cs="Arial Unicode"/>
                <w:noProof w:val="0"/>
                <w:lang w:eastAsia="en-US"/>
              </w:rPr>
              <w:t xml:space="preserve"> agrees that any breach of this Section entitled “Anti-Corruption, Money Laundering, and Financial Crimes” shall be sufficient cause for </w:t>
            </w:r>
            <w:r w:rsidR="005D79C0">
              <w:rPr>
                <w:rFonts w:ascii="Sylfaen" w:hAnsi="Sylfaen" w:cs="Arial Unicode"/>
                <w:noProof w:val="0"/>
                <w:lang w:eastAsia="en-US"/>
              </w:rPr>
              <w:t>Buyer</w:t>
            </w:r>
            <w:r w:rsidRPr="00BB7659">
              <w:rPr>
                <w:rFonts w:ascii="Sylfaen" w:hAnsi="Sylfaen" w:cs="Arial Unicode"/>
                <w:noProof w:val="0"/>
                <w:lang w:eastAsia="en-US"/>
              </w:rPr>
              <w:t xml:space="preserve">, acting in good faith and at its sole discretion, immediately to declare this Agreement, in whole or in part, null and void, in which case </w:t>
            </w:r>
            <w:r w:rsidR="005D79C0">
              <w:rPr>
                <w:rFonts w:ascii="Sylfaen" w:hAnsi="Sylfaen" w:cs="Arial Unicode"/>
                <w:noProof w:val="0"/>
                <w:lang w:eastAsia="en-US"/>
              </w:rPr>
              <w:t>Supplier</w:t>
            </w:r>
            <w:r w:rsidRPr="00BB7659">
              <w:rPr>
                <w:rFonts w:ascii="Sylfaen" w:hAnsi="Sylfaen" w:cs="Arial Unicode"/>
                <w:noProof w:val="0"/>
                <w:lang w:eastAsia="en-US"/>
              </w:rPr>
              <w:t xml:space="preserve"> shall forfeit any claim to any additional payments due under this Agreement in addition to being liable for any damages or remedies available under applicable law.   </w:t>
            </w:r>
          </w:p>
          <w:p w14:paraId="70091827" w14:textId="77777777" w:rsidR="004A494F" w:rsidRPr="00BB7659" w:rsidRDefault="004A494F" w:rsidP="00FE19F5">
            <w:pPr>
              <w:pStyle w:val="paragraph"/>
              <w:spacing w:before="0" w:beforeAutospacing="0" w:after="0" w:afterAutospacing="0"/>
              <w:ind w:left="720"/>
              <w:jc w:val="both"/>
              <w:textAlignment w:val="baseline"/>
              <w:rPr>
                <w:rFonts w:ascii="Sylfaen" w:hAnsi="Sylfaen" w:cs="Arial Unicode"/>
                <w:noProof w:val="0"/>
                <w:lang w:eastAsia="en-US"/>
              </w:rPr>
            </w:pPr>
            <w:r w:rsidRPr="00BB7659">
              <w:rPr>
                <w:rFonts w:ascii="Sylfaen" w:hAnsi="Sylfaen" w:cs="Arial Unicode"/>
                <w:noProof w:val="0"/>
                <w:lang w:eastAsia="en-US"/>
              </w:rPr>
              <w:t> </w:t>
            </w:r>
          </w:p>
          <w:p w14:paraId="27F07267" w14:textId="77777777" w:rsidR="004A494F" w:rsidRPr="00BB7659" w:rsidRDefault="004A494F" w:rsidP="00FE19F5">
            <w:pPr>
              <w:pStyle w:val="paragraph"/>
              <w:spacing w:before="0" w:beforeAutospacing="0" w:after="0" w:afterAutospacing="0"/>
              <w:ind w:left="720"/>
              <w:jc w:val="both"/>
              <w:textAlignment w:val="baseline"/>
              <w:rPr>
                <w:rFonts w:ascii="Sylfaen" w:hAnsi="Sylfaen" w:cs="Arial Unicode"/>
                <w:noProof w:val="0"/>
                <w:lang w:eastAsia="en-US"/>
              </w:rPr>
            </w:pPr>
          </w:p>
          <w:p w14:paraId="4E6191FD" w14:textId="233AEE36" w:rsidR="004A494F" w:rsidRPr="00BB7659" w:rsidRDefault="005D79C0" w:rsidP="00FE19F5">
            <w:pPr>
              <w:pStyle w:val="paragraph"/>
              <w:numPr>
                <w:ilvl w:val="0"/>
                <w:numId w:val="17"/>
              </w:numPr>
              <w:spacing w:before="0" w:beforeAutospacing="0" w:after="0" w:afterAutospacing="0"/>
              <w:ind w:left="0" w:firstLine="0"/>
              <w:jc w:val="both"/>
              <w:textAlignment w:val="baseline"/>
              <w:rPr>
                <w:rFonts w:ascii="Sylfaen" w:hAnsi="Sylfaen" w:cs="Arial Unicode"/>
                <w:noProof w:val="0"/>
                <w:lang w:eastAsia="en-US"/>
              </w:rPr>
            </w:pPr>
            <w:r>
              <w:rPr>
                <w:rFonts w:ascii="Sylfaen" w:hAnsi="Sylfaen" w:cs="Arial Unicode"/>
                <w:noProof w:val="0"/>
                <w:lang w:eastAsia="en-US"/>
              </w:rPr>
              <w:t>Supplier</w:t>
            </w:r>
            <w:r w:rsidR="004A494F" w:rsidRPr="00BB7659">
              <w:rPr>
                <w:rFonts w:ascii="Sylfaen" w:hAnsi="Sylfaen" w:cs="Arial Unicode"/>
                <w:noProof w:val="0"/>
                <w:lang w:eastAsia="en-US"/>
              </w:rPr>
              <w:t xml:space="preserve"> shall not request reimbursement for, and </w:t>
            </w:r>
            <w:r>
              <w:rPr>
                <w:rFonts w:ascii="Sylfaen" w:hAnsi="Sylfaen" w:cs="Arial Unicode"/>
                <w:noProof w:val="0"/>
                <w:lang w:eastAsia="en-US"/>
              </w:rPr>
              <w:t>Buyer</w:t>
            </w:r>
            <w:r w:rsidR="004A494F" w:rsidRPr="00BB7659">
              <w:rPr>
                <w:rFonts w:ascii="Sylfaen" w:hAnsi="Sylfaen" w:cs="Arial Unicode"/>
                <w:noProof w:val="0"/>
                <w:lang w:eastAsia="en-US"/>
              </w:rPr>
              <w:t xml:space="preserve"> nor </w:t>
            </w:r>
            <w:r>
              <w:rPr>
                <w:rFonts w:ascii="Sylfaen" w:hAnsi="Sylfaen" w:cs="Arial Unicode"/>
                <w:noProof w:val="0"/>
                <w:lang w:eastAsia="en-US"/>
              </w:rPr>
              <w:t>Buyer</w:t>
            </w:r>
            <w:r w:rsidR="004A494F" w:rsidRPr="00BB7659">
              <w:rPr>
                <w:rFonts w:ascii="Sylfaen" w:hAnsi="Sylfaen" w:cs="Arial Unicode"/>
                <w:noProof w:val="0"/>
                <w:lang w:eastAsia="en-US"/>
              </w:rPr>
              <w:t> shall not reimburse </w:t>
            </w:r>
            <w:r>
              <w:rPr>
                <w:rFonts w:ascii="Sylfaen" w:hAnsi="Sylfaen" w:cs="Arial Unicode"/>
                <w:noProof w:val="0"/>
                <w:lang w:eastAsia="en-US"/>
              </w:rPr>
              <w:t>Supplier</w:t>
            </w:r>
            <w:r w:rsidR="004A494F" w:rsidRPr="00BB7659">
              <w:rPr>
                <w:rFonts w:ascii="Sylfaen" w:hAnsi="Sylfaen" w:cs="Arial Unicode"/>
                <w:noProof w:val="0"/>
                <w:lang w:eastAsia="en-US"/>
              </w:rPr>
              <w:t xml:space="preserve"> for, any expenses other than those specified as part of this Contract, without express written authorization by the </w:t>
            </w:r>
            <w:r>
              <w:rPr>
                <w:rFonts w:ascii="Sylfaen" w:hAnsi="Sylfaen" w:cs="Arial Unicode"/>
                <w:noProof w:val="0"/>
                <w:lang w:eastAsia="en-US"/>
              </w:rPr>
              <w:t>Buyer</w:t>
            </w:r>
            <w:r w:rsidR="004A494F" w:rsidRPr="00BB7659">
              <w:rPr>
                <w:rFonts w:ascii="Sylfaen" w:hAnsi="Sylfaen" w:cs="Arial Unicode"/>
                <w:noProof w:val="0"/>
                <w:lang w:eastAsia="en-US"/>
              </w:rPr>
              <w:t> prior to the expense being incurred. </w:t>
            </w:r>
            <w:r>
              <w:rPr>
                <w:rFonts w:ascii="Sylfaen" w:hAnsi="Sylfaen" w:cs="Arial Unicode"/>
                <w:noProof w:val="0"/>
                <w:lang w:eastAsia="en-US"/>
              </w:rPr>
              <w:t>Supplier</w:t>
            </w:r>
            <w:r w:rsidR="004A494F" w:rsidRPr="00BB7659">
              <w:rPr>
                <w:rFonts w:ascii="Sylfaen" w:hAnsi="Sylfaen" w:cs="Arial Unicode"/>
                <w:noProof w:val="0"/>
                <w:lang w:eastAsia="en-US"/>
              </w:rPr>
              <w:t xml:space="preserve"> shall be reimbursed by </w:t>
            </w:r>
            <w:r>
              <w:rPr>
                <w:rFonts w:ascii="Sylfaen" w:hAnsi="Sylfaen" w:cs="Arial Unicode"/>
                <w:noProof w:val="0"/>
                <w:lang w:eastAsia="en-US"/>
              </w:rPr>
              <w:t>Buyer</w:t>
            </w:r>
            <w:r w:rsidR="004A494F" w:rsidRPr="00BB7659">
              <w:rPr>
                <w:rFonts w:ascii="Sylfaen" w:hAnsi="Sylfaen" w:cs="Arial Unicode"/>
                <w:noProof w:val="0"/>
                <w:lang w:eastAsia="en-US"/>
              </w:rPr>
              <w:t xml:space="preserve"> only for reasonable expenses for its employees or for such expenses incurred on behalf of third parties when supported by actual, accurate and reasonably detailed third-party invoices. Any request for reimbursement shall be accompanied by a written statement of the details of the expenses and an explanation of the purpose of the expenses, the reason that the participation </w:t>
            </w:r>
            <w:r w:rsidR="004A494F" w:rsidRPr="00BB7659">
              <w:rPr>
                <w:rFonts w:ascii="Sylfaen" w:hAnsi="Sylfaen" w:cs="Arial Unicode"/>
                <w:noProof w:val="0"/>
                <w:lang w:eastAsia="en-US"/>
              </w:rPr>
              <w:lastRenderedPageBreak/>
              <w:t>of such officials was necessary, and the names of those in attendance and their employment or business affiliation”. </w:t>
            </w:r>
          </w:p>
        </w:tc>
      </w:tr>
    </w:tbl>
    <w:tbl>
      <w:tblPr>
        <w:tblStyle w:val="TableGrid3"/>
        <w:tblW w:w="0" w:type="auto"/>
        <w:tblLook w:val="04A0" w:firstRow="1" w:lastRow="0" w:firstColumn="1" w:lastColumn="0" w:noHBand="0" w:noVBand="1"/>
      </w:tblPr>
      <w:tblGrid>
        <w:gridCol w:w="4509"/>
        <w:gridCol w:w="4510"/>
      </w:tblGrid>
      <w:tr w:rsidR="004A494F" w14:paraId="77935CC3" w14:textId="77777777" w:rsidTr="00154C3F">
        <w:trPr>
          <w:trHeight w:val="3500"/>
        </w:trPr>
        <w:tc>
          <w:tcPr>
            <w:tcW w:w="4509" w:type="dxa"/>
          </w:tcPr>
          <w:bookmarkEnd w:id="5"/>
          <w:p w14:paraId="39B77A0F" w14:textId="33282A23" w:rsidR="004A494F" w:rsidRPr="00DF0ABA" w:rsidRDefault="004A494F" w:rsidP="00154C3F">
            <w:pPr>
              <w:ind w:right="72"/>
              <w:jc w:val="both"/>
              <w:rPr>
                <w:rFonts w:ascii="Sylfaen" w:eastAsia="Times New Roman" w:hAnsi="Sylfaen" w:cs="Arial Unicode"/>
                <w:sz w:val="24"/>
                <w:szCs w:val="24"/>
              </w:rPr>
            </w:pPr>
            <w:r w:rsidRPr="00ED4164">
              <w:rPr>
                <w:rFonts w:ascii="Sylfaen" w:eastAsia="Times New Roman" w:hAnsi="Sylfaen" w:cs="Arial Unicode"/>
                <w:bCs/>
                <w:sz w:val="24"/>
                <w:szCs w:val="24"/>
              </w:rPr>
              <w:lastRenderedPageBreak/>
              <w:t>9.</w:t>
            </w:r>
            <w:r>
              <w:rPr>
                <w:rFonts w:ascii="Sylfaen" w:eastAsia="Times New Roman" w:hAnsi="Sylfaen" w:cs="Arial Unicode"/>
                <w:bCs/>
                <w:sz w:val="24"/>
                <w:szCs w:val="24"/>
              </w:rPr>
              <w:t>8</w:t>
            </w:r>
            <w:r w:rsidRPr="00ED4164">
              <w:rPr>
                <w:rFonts w:ascii="Sylfaen" w:eastAsia="Times New Roman" w:hAnsi="Sylfaen" w:cs="Arial Unicode"/>
                <w:bCs/>
                <w:sz w:val="24"/>
                <w:szCs w:val="24"/>
              </w:rPr>
              <w:t xml:space="preserve"> Սույն Պայմանագրի հավելվածները վերջինիս անբաժանելի մասն են կազմում և հետևյալն են.</w:t>
            </w:r>
          </w:p>
        </w:tc>
        <w:tc>
          <w:tcPr>
            <w:tcW w:w="4510" w:type="dxa"/>
          </w:tcPr>
          <w:p w14:paraId="4ED25F00" w14:textId="461ADEEA" w:rsidR="004A494F" w:rsidRDefault="004A494F" w:rsidP="00154C3F">
            <w:pPr>
              <w:ind w:left="21"/>
              <w:contextualSpacing/>
              <w:jc w:val="both"/>
              <w:rPr>
                <w:rFonts w:ascii="Sylfaen" w:eastAsia="Times New Roman" w:hAnsi="Sylfaen"/>
                <w:sz w:val="24"/>
                <w:szCs w:val="24"/>
              </w:rPr>
            </w:pPr>
            <w:r w:rsidRPr="00ED4164">
              <w:rPr>
                <w:rFonts w:ascii="Sylfaen" w:hAnsi="Sylfaen" w:cs="Calibri"/>
                <w:bCs/>
                <w:sz w:val="24"/>
                <w:szCs w:val="24"/>
                <w:lang w:val="en-US"/>
              </w:rPr>
              <w:t>9.</w:t>
            </w:r>
            <w:r>
              <w:rPr>
                <w:rFonts w:ascii="Sylfaen" w:hAnsi="Sylfaen" w:cs="Calibri"/>
                <w:bCs/>
                <w:sz w:val="24"/>
                <w:szCs w:val="24"/>
              </w:rPr>
              <w:t>8</w:t>
            </w:r>
            <w:r w:rsidRPr="00ED4164">
              <w:rPr>
                <w:rFonts w:ascii="Sylfaen" w:hAnsi="Sylfaen" w:cs="Calibri"/>
                <w:bCs/>
                <w:sz w:val="24"/>
                <w:szCs w:val="24"/>
                <w:lang w:val="en-US"/>
              </w:rPr>
              <w:t xml:space="preserve"> Appendixes are the integral part of this Contract and those are</w:t>
            </w:r>
            <w:r w:rsidRPr="00ED4164">
              <w:rPr>
                <w:rFonts w:ascii="Sylfaen" w:hAnsi="Sylfaen" w:cs="Calibri"/>
                <w:bCs/>
                <w:sz w:val="24"/>
                <w:szCs w:val="24"/>
              </w:rPr>
              <w:t>:</w:t>
            </w:r>
          </w:p>
        </w:tc>
      </w:tr>
      <w:tr w:rsidR="004A494F" w:rsidRPr="00DB7B23" w14:paraId="6281938A" w14:textId="77777777" w:rsidTr="00154C3F">
        <w:tc>
          <w:tcPr>
            <w:tcW w:w="4509" w:type="dxa"/>
          </w:tcPr>
          <w:p w14:paraId="1D21518E" w14:textId="77777777" w:rsidR="004A494F" w:rsidRPr="006A28D6" w:rsidRDefault="004A494F" w:rsidP="00154C3F">
            <w:pPr>
              <w:pStyle w:val="paragraph"/>
              <w:spacing w:before="0" w:beforeAutospacing="0" w:after="0" w:afterAutospacing="0"/>
              <w:jc w:val="both"/>
              <w:textAlignment w:val="baseline"/>
              <w:rPr>
                <w:rStyle w:val="normaltextrun"/>
                <w:rFonts w:ascii="Sylfaen" w:hAnsi="Sylfaen"/>
                <w:b/>
              </w:rPr>
            </w:pPr>
            <w:r w:rsidRPr="006A28D6">
              <w:rPr>
                <w:rStyle w:val="normaltextrun"/>
                <w:rFonts w:ascii="Sylfaen" w:hAnsi="Sylfaen"/>
                <w:b/>
              </w:rPr>
              <w:t>Հավեված 1՝  Շահերի բախման մասին հայտարարագիր</w:t>
            </w:r>
          </w:p>
          <w:p w14:paraId="22427E8B" w14:textId="77777777" w:rsidR="004A494F" w:rsidRPr="006A28D6" w:rsidRDefault="004A494F" w:rsidP="00154C3F">
            <w:pPr>
              <w:pStyle w:val="paragraph"/>
              <w:spacing w:before="0" w:beforeAutospacing="0" w:after="0" w:afterAutospacing="0"/>
              <w:jc w:val="both"/>
              <w:textAlignment w:val="baseline"/>
              <w:rPr>
                <w:rStyle w:val="normaltextrun"/>
                <w:rFonts w:ascii="Sylfaen" w:hAnsi="Sylfaen"/>
                <w:b/>
              </w:rPr>
            </w:pPr>
            <w:r w:rsidRPr="006A28D6">
              <w:rPr>
                <w:rStyle w:val="normaltextrun"/>
                <w:rFonts w:ascii="Sylfaen" w:hAnsi="Sylfaen"/>
                <w:b/>
              </w:rPr>
              <w:t>Հավելված 2՝ Տեխնիկական բնութագիր</w:t>
            </w:r>
          </w:p>
          <w:p w14:paraId="6BFD58AF" w14:textId="77777777" w:rsidR="004A494F" w:rsidRPr="006A28D6" w:rsidRDefault="004A494F" w:rsidP="00154C3F">
            <w:pPr>
              <w:pStyle w:val="paragraph"/>
              <w:spacing w:before="0" w:beforeAutospacing="0" w:after="0" w:afterAutospacing="0"/>
              <w:jc w:val="both"/>
              <w:textAlignment w:val="baseline"/>
              <w:rPr>
                <w:rStyle w:val="normaltextrun"/>
                <w:rFonts w:ascii="Sylfaen" w:hAnsi="Sylfaen"/>
                <w:b/>
                <w:bCs/>
              </w:rPr>
            </w:pPr>
            <w:r w:rsidRPr="290AFCCA">
              <w:rPr>
                <w:rStyle w:val="normaltextrun"/>
                <w:rFonts w:ascii="Sylfaen" w:hAnsi="Sylfaen"/>
                <w:b/>
                <w:bCs/>
              </w:rPr>
              <w:t xml:space="preserve">Հավելված 3` Ապրանքների ցանկ </w:t>
            </w:r>
            <w:r w:rsidRPr="290AFCCA">
              <w:rPr>
                <w:rStyle w:val="normaltextrun"/>
                <w:rFonts w:ascii="Sylfaen" w:hAnsi="Sylfaen" w:cs="Sylfaen"/>
                <w:b/>
                <w:bCs/>
              </w:rPr>
              <w:t xml:space="preserve">(միավորի գներով), </w:t>
            </w:r>
            <w:r w:rsidRPr="290AFCCA">
              <w:rPr>
                <w:rStyle w:val="normaltextrun"/>
                <w:rFonts w:ascii="Sylfaen" w:hAnsi="Sylfaen"/>
                <w:b/>
                <w:bCs/>
              </w:rPr>
              <w:t xml:space="preserve"> </w:t>
            </w:r>
          </w:p>
          <w:p w14:paraId="714028A2" w14:textId="77777777" w:rsidR="004A494F" w:rsidRPr="006A28D6" w:rsidRDefault="004A494F" w:rsidP="00154C3F">
            <w:pPr>
              <w:pStyle w:val="paragraph"/>
              <w:spacing w:before="0" w:beforeAutospacing="0" w:after="0" w:afterAutospacing="0"/>
              <w:jc w:val="both"/>
              <w:textAlignment w:val="baseline"/>
              <w:rPr>
                <w:rStyle w:val="normaltextrun"/>
                <w:rFonts w:ascii="Sylfaen" w:hAnsi="Sylfaen"/>
                <w:b/>
              </w:rPr>
            </w:pPr>
            <w:r w:rsidRPr="006A28D6">
              <w:rPr>
                <w:rStyle w:val="normaltextrun"/>
                <w:rFonts w:ascii="Sylfaen" w:hAnsi="Sylfaen"/>
                <w:b/>
              </w:rPr>
              <w:t xml:space="preserve">Հավելված 4` Պատվեր-հայտի տիպային ձև  </w:t>
            </w:r>
          </w:p>
          <w:p w14:paraId="4563C0D1" w14:textId="12C35DC0" w:rsidR="004A494F" w:rsidRPr="006A28D6" w:rsidRDefault="004A494F" w:rsidP="00154C3F">
            <w:pPr>
              <w:pStyle w:val="paragraph"/>
              <w:spacing w:before="0" w:beforeAutospacing="0" w:after="0" w:afterAutospacing="0"/>
              <w:jc w:val="both"/>
              <w:textAlignment w:val="baseline"/>
              <w:rPr>
                <w:rStyle w:val="normaltextrun"/>
                <w:rFonts w:ascii="Sylfaen" w:hAnsi="Sylfaen"/>
                <w:b/>
              </w:rPr>
            </w:pPr>
            <w:r w:rsidRPr="006A28D6">
              <w:rPr>
                <w:rStyle w:val="normaltextrun"/>
                <w:rFonts w:ascii="Sylfaen" w:hAnsi="Sylfaen"/>
                <w:b/>
              </w:rPr>
              <w:t xml:space="preserve">Հավելված 5՝ </w:t>
            </w:r>
            <w:r w:rsidR="008C0C5D">
              <w:rPr>
                <w:rStyle w:val="normaltextrun"/>
                <w:rFonts w:ascii="Sylfaen" w:hAnsi="Sylfaen"/>
                <w:b/>
              </w:rPr>
              <w:t>Գնորդ</w:t>
            </w:r>
            <w:r w:rsidRPr="006A28D6">
              <w:rPr>
                <w:rStyle w:val="normaltextrun"/>
                <w:rFonts w:ascii="Sylfaen" w:hAnsi="Sylfaen"/>
                <w:b/>
              </w:rPr>
              <w:t xml:space="preserve">ի հակակոռուպցիոն կանոնակարգ և համապատասխանելիության հայտարարագիր </w:t>
            </w:r>
          </w:p>
          <w:p w14:paraId="1EE8F668" w14:textId="37B999CE" w:rsidR="004A494F" w:rsidRPr="006A28D6" w:rsidRDefault="004A494F" w:rsidP="00154C3F">
            <w:pPr>
              <w:pStyle w:val="paragraph"/>
              <w:spacing w:before="0" w:beforeAutospacing="0" w:after="0" w:afterAutospacing="0"/>
              <w:jc w:val="both"/>
              <w:textAlignment w:val="baseline"/>
              <w:rPr>
                <w:rStyle w:val="normaltextrun"/>
                <w:rFonts w:ascii="Sylfaen" w:hAnsi="Sylfaen"/>
                <w:b/>
              </w:rPr>
            </w:pPr>
            <w:r w:rsidRPr="006A28D6">
              <w:rPr>
                <w:rStyle w:val="normaltextrun"/>
                <w:rFonts w:ascii="Sylfaen" w:hAnsi="Sylfaen"/>
                <w:b/>
              </w:rPr>
              <w:t xml:space="preserve">Հավելված 6՝ </w:t>
            </w:r>
            <w:r w:rsidR="008241A9">
              <w:rPr>
                <w:rStyle w:val="normaltextrun"/>
                <w:rFonts w:ascii="Sylfaen" w:hAnsi="Sylfaen"/>
                <w:b/>
              </w:rPr>
              <w:t>Մատակարար</w:t>
            </w:r>
            <w:r w:rsidR="008241A9">
              <w:rPr>
                <w:rStyle w:val="normaltextrun"/>
                <w:b/>
              </w:rPr>
              <w:t>ի</w:t>
            </w:r>
            <w:r w:rsidRPr="006A28D6">
              <w:rPr>
                <w:rStyle w:val="normaltextrun"/>
                <w:rFonts w:ascii="Sylfaen" w:hAnsi="Sylfaen"/>
                <w:b/>
              </w:rPr>
              <w:t xml:space="preserve"> վարվելագծի կանոնա</w:t>
            </w:r>
            <w:r w:rsidR="008241A9">
              <w:rPr>
                <w:rStyle w:val="normaltextrun"/>
                <w:rFonts w:ascii="Sylfaen" w:hAnsi="Sylfaen"/>
                <w:b/>
              </w:rPr>
              <w:t>կ</w:t>
            </w:r>
            <w:r w:rsidRPr="006A28D6">
              <w:rPr>
                <w:rStyle w:val="normaltextrun"/>
                <w:rFonts w:ascii="Sylfaen" w:hAnsi="Sylfaen"/>
                <w:b/>
              </w:rPr>
              <w:t>արգ</w:t>
            </w:r>
          </w:p>
          <w:p w14:paraId="6A41BD82" w14:textId="77777777" w:rsidR="004A494F" w:rsidRPr="006A28D6" w:rsidRDefault="004A494F" w:rsidP="00154C3F">
            <w:pPr>
              <w:pStyle w:val="AONormal"/>
              <w:spacing w:line="240" w:lineRule="auto"/>
              <w:jc w:val="both"/>
              <w:rPr>
                <w:rFonts w:ascii="Sylfaen" w:hAnsi="Sylfaen"/>
                <w:b/>
                <w:sz w:val="24"/>
                <w:szCs w:val="24"/>
              </w:rPr>
            </w:pPr>
            <w:r w:rsidRPr="006A28D6">
              <w:rPr>
                <w:rStyle w:val="normaltextrun"/>
                <w:rFonts w:ascii="Sylfaen" w:eastAsia="Helvetica" w:hAnsi="Sylfaen" w:cs="Sylfaen"/>
                <w:b/>
                <w:sz w:val="24"/>
                <w:szCs w:val="24"/>
              </w:rPr>
              <w:t>Հավելված</w:t>
            </w:r>
            <w:r w:rsidRPr="006A28D6">
              <w:rPr>
                <w:rStyle w:val="normaltextrun"/>
                <w:rFonts w:ascii="Sylfaen" w:eastAsia="Helvetica" w:hAnsi="Sylfaen"/>
                <w:b/>
                <w:sz w:val="24"/>
                <w:szCs w:val="24"/>
              </w:rPr>
              <w:t xml:space="preserve"> 7` </w:t>
            </w:r>
            <w:r w:rsidRPr="006A28D6">
              <w:rPr>
                <w:rFonts w:ascii="Sylfaen" w:hAnsi="Sylfaen"/>
                <w:b/>
                <w:sz w:val="24"/>
                <w:szCs w:val="24"/>
              </w:rPr>
              <w:t xml:space="preserve">Վաճաոողի հավաստագրում – պատժամիջոցների մասին օրենսդրություն  </w:t>
            </w:r>
          </w:p>
          <w:p w14:paraId="6B5A95E8" w14:textId="0FE69CFD" w:rsidR="004A494F" w:rsidRDefault="004A494F" w:rsidP="00154C3F">
            <w:pPr>
              <w:jc w:val="both"/>
            </w:pPr>
          </w:p>
        </w:tc>
        <w:tc>
          <w:tcPr>
            <w:tcW w:w="4510" w:type="dxa"/>
          </w:tcPr>
          <w:p w14:paraId="3FCB7339" w14:textId="77777777" w:rsidR="004A494F" w:rsidRPr="006A28D6" w:rsidRDefault="004A494F" w:rsidP="00154C3F">
            <w:pPr>
              <w:jc w:val="both"/>
              <w:rPr>
                <w:rFonts w:ascii="Sylfaen" w:hAnsi="Sylfaen" w:cs="Calibri"/>
                <w:b/>
                <w:sz w:val="24"/>
                <w:szCs w:val="24"/>
              </w:rPr>
            </w:pPr>
            <w:r w:rsidRPr="006A28D6">
              <w:rPr>
                <w:rFonts w:ascii="Sylfaen" w:hAnsi="Sylfaen" w:cs="Calibri"/>
                <w:b/>
                <w:sz w:val="24"/>
                <w:szCs w:val="24"/>
              </w:rPr>
              <w:t xml:space="preserve">Appendix 1 </w:t>
            </w:r>
            <w:r w:rsidRPr="006A28D6">
              <w:rPr>
                <w:rFonts w:ascii="Sylfaen" w:hAnsi="Sylfaen" w:cs="Calibri"/>
                <w:b/>
                <w:sz w:val="24"/>
                <w:szCs w:val="24"/>
                <w:lang w:val="en-GB"/>
              </w:rPr>
              <w:t xml:space="preserve">– </w:t>
            </w:r>
            <w:r w:rsidRPr="006A28D6">
              <w:rPr>
                <w:rFonts w:ascii="Sylfaen" w:hAnsi="Sylfaen" w:cs="Calibri"/>
                <w:b/>
                <w:sz w:val="24"/>
                <w:szCs w:val="24"/>
              </w:rPr>
              <w:t>Declaration of conflict of interests</w:t>
            </w:r>
          </w:p>
          <w:p w14:paraId="7B101C42" w14:textId="77777777" w:rsidR="004A494F" w:rsidRPr="006A28D6" w:rsidRDefault="004A494F" w:rsidP="00154C3F">
            <w:pPr>
              <w:jc w:val="both"/>
              <w:rPr>
                <w:rFonts w:ascii="Sylfaen" w:hAnsi="Sylfaen" w:cs="Calibri"/>
                <w:b/>
                <w:sz w:val="24"/>
                <w:szCs w:val="24"/>
              </w:rPr>
            </w:pPr>
            <w:r w:rsidRPr="006A28D6">
              <w:rPr>
                <w:rFonts w:ascii="Sylfaen" w:hAnsi="Sylfaen" w:cs="Calibri"/>
                <w:b/>
                <w:sz w:val="24"/>
                <w:szCs w:val="24"/>
              </w:rPr>
              <w:t>Annex 2 – Technical Specification</w:t>
            </w:r>
          </w:p>
          <w:p w14:paraId="341905EA" w14:textId="77777777" w:rsidR="004A494F" w:rsidRPr="006A28D6" w:rsidRDefault="004A494F" w:rsidP="00154C3F">
            <w:pPr>
              <w:jc w:val="both"/>
              <w:rPr>
                <w:rFonts w:ascii="Sylfaen" w:hAnsi="Sylfaen" w:cs="Calibri"/>
                <w:b/>
                <w:bCs/>
                <w:sz w:val="24"/>
                <w:szCs w:val="24"/>
              </w:rPr>
            </w:pPr>
            <w:r w:rsidRPr="290AFCCA">
              <w:rPr>
                <w:rFonts w:ascii="Sylfaen" w:hAnsi="Sylfaen" w:cs="Calibri"/>
                <w:b/>
                <w:bCs/>
                <w:sz w:val="24"/>
                <w:szCs w:val="24"/>
              </w:rPr>
              <w:t xml:space="preserve">Annex 3 –  List of goods </w:t>
            </w:r>
            <w:r w:rsidRPr="290AFCCA">
              <w:rPr>
                <w:rFonts w:ascii="Sylfaen" w:hAnsi="Sylfaen" w:cs="Calibri"/>
                <w:b/>
                <w:bCs/>
                <w:sz w:val="24"/>
                <w:szCs w:val="24"/>
                <w:lang w:val="en-GB"/>
              </w:rPr>
              <w:t xml:space="preserve">(with </w:t>
            </w:r>
            <w:r w:rsidRPr="290AFCCA">
              <w:rPr>
                <w:rFonts w:ascii="Sylfaen" w:hAnsi="Sylfaen" w:cs="Calibri"/>
                <w:b/>
                <w:bCs/>
                <w:sz w:val="24"/>
                <w:szCs w:val="24"/>
              </w:rPr>
              <w:t>unit prices</w:t>
            </w:r>
            <w:r w:rsidRPr="290AFCCA">
              <w:rPr>
                <w:rFonts w:ascii="Sylfaen" w:hAnsi="Sylfaen" w:cs="Calibri"/>
                <w:b/>
                <w:bCs/>
                <w:sz w:val="24"/>
                <w:szCs w:val="24"/>
                <w:lang w:val="en-GB"/>
              </w:rPr>
              <w:t>),</w:t>
            </w:r>
          </w:p>
          <w:p w14:paraId="3F04B840" w14:textId="77777777" w:rsidR="004A494F" w:rsidRPr="006A28D6" w:rsidRDefault="004A494F" w:rsidP="00154C3F">
            <w:pPr>
              <w:jc w:val="both"/>
              <w:rPr>
                <w:rFonts w:ascii="Sylfaen" w:hAnsi="Sylfaen" w:cs="Calibri"/>
                <w:b/>
                <w:sz w:val="24"/>
                <w:szCs w:val="24"/>
              </w:rPr>
            </w:pPr>
            <w:r w:rsidRPr="006A28D6">
              <w:rPr>
                <w:rFonts w:ascii="Sylfaen" w:hAnsi="Sylfaen" w:cs="Calibri"/>
                <w:b/>
                <w:sz w:val="24"/>
                <w:szCs w:val="24"/>
              </w:rPr>
              <w:br/>
              <w:t>Appendix 4 – PO template;</w:t>
            </w:r>
          </w:p>
          <w:p w14:paraId="331D4BB6" w14:textId="77777777" w:rsidR="004A494F" w:rsidRPr="006A28D6" w:rsidRDefault="004A494F" w:rsidP="00154C3F">
            <w:pPr>
              <w:jc w:val="both"/>
              <w:rPr>
                <w:rFonts w:ascii="Sylfaen" w:hAnsi="Sylfaen" w:cs="Calibri"/>
                <w:b/>
                <w:sz w:val="24"/>
                <w:szCs w:val="24"/>
              </w:rPr>
            </w:pPr>
            <w:r w:rsidRPr="006A28D6">
              <w:rPr>
                <w:rFonts w:ascii="Sylfaen" w:hAnsi="Sylfaen" w:cs="Calibri"/>
                <w:b/>
                <w:sz w:val="24"/>
                <w:szCs w:val="24"/>
              </w:rPr>
              <w:t>Appendix 5 – Buyer Anticorruption Policy and Anticorruption policy compliance statement;</w:t>
            </w:r>
          </w:p>
          <w:p w14:paraId="05EE6481" w14:textId="77777777" w:rsidR="004A494F" w:rsidRPr="006A28D6" w:rsidRDefault="004A494F" w:rsidP="00154C3F">
            <w:pPr>
              <w:jc w:val="both"/>
              <w:rPr>
                <w:rFonts w:ascii="Sylfaen" w:hAnsi="Sylfaen" w:cs="Calibri"/>
                <w:b/>
                <w:sz w:val="24"/>
                <w:szCs w:val="24"/>
              </w:rPr>
            </w:pPr>
            <w:r w:rsidRPr="006A28D6">
              <w:rPr>
                <w:rFonts w:ascii="Sylfaen" w:hAnsi="Sylfaen" w:cs="Calibri"/>
                <w:b/>
                <w:sz w:val="24"/>
                <w:szCs w:val="24"/>
              </w:rPr>
              <w:br/>
            </w:r>
            <w:r w:rsidRPr="006A28D6">
              <w:rPr>
                <w:rFonts w:ascii="Sylfaen" w:hAnsi="Sylfaen" w:cs="Calibri"/>
                <w:b/>
                <w:sz w:val="24"/>
                <w:szCs w:val="24"/>
              </w:rPr>
              <w:br/>
              <w:t>Appendix 6 – Supplier Code of Conduct</w:t>
            </w:r>
          </w:p>
          <w:p w14:paraId="2592651C" w14:textId="77777777" w:rsidR="004A494F" w:rsidRPr="006A28D6" w:rsidRDefault="004A494F" w:rsidP="00154C3F">
            <w:pPr>
              <w:jc w:val="both"/>
              <w:rPr>
                <w:rFonts w:ascii="Sylfaen" w:hAnsi="Sylfaen" w:cs="Calibri"/>
                <w:b/>
                <w:caps/>
                <w:sz w:val="24"/>
                <w:szCs w:val="24"/>
              </w:rPr>
            </w:pPr>
            <w:r w:rsidRPr="006A28D6">
              <w:rPr>
                <w:rFonts w:ascii="Sylfaen" w:hAnsi="Sylfaen" w:cs="Calibri"/>
                <w:b/>
                <w:sz w:val="24"/>
                <w:szCs w:val="24"/>
              </w:rPr>
              <w:br/>
              <w:t>Аppendix 7 – Vendor Certificate – Sanctions Laws</w:t>
            </w:r>
            <w:r w:rsidRPr="006A28D6">
              <w:rPr>
                <w:rFonts w:ascii="Sylfaen" w:hAnsi="Sylfaen" w:cs="Calibri"/>
                <w:b/>
                <w:sz w:val="24"/>
                <w:szCs w:val="24"/>
                <w:lang w:val="en-GB"/>
              </w:rPr>
              <w:t xml:space="preserve"> </w:t>
            </w:r>
            <w:r w:rsidRPr="006A28D6">
              <w:rPr>
                <w:rFonts w:ascii="Sylfaen" w:hAnsi="Sylfaen" w:cs="Calibri"/>
                <w:b/>
                <w:caps/>
                <w:sz w:val="24"/>
                <w:szCs w:val="24"/>
              </w:rPr>
              <w:t xml:space="preserve">    </w:t>
            </w:r>
          </w:p>
          <w:p w14:paraId="0D35C2DF" w14:textId="77101A3C" w:rsidR="004A494F" w:rsidRPr="00DB7B23" w:rsidRDefault="004A494F" w:rsidP="00154C3F">
            <w:pPr>
              <w:pStyle w:val="Body2"/>
              <w:spacing w:after="0" w:line="240" w:lineRule="auto"/>
              <w:ind w:left="0"/>
              <w:rPr>
                <w:rFonts w:ascii="Sylfaen" w:hAnsi="Sylfaen" w:cs="Calibri"/>
                <w:bCs/>
                <w:sz w:val="24"/>
                <w:szCs w:val="24"/>
              </w:rPr>
            </w:pPr>
          </w:p>
        </w:tc>
      </w:tr>
      <w:tr w:rsidR="004A494F" w:rsidRPr="006A28D6" w14:paraId="114333BF" w14:textId="77777777" w:rsidTr="00154C3F">
        <w:tc>
          <w:tcPr>
            <w:tcW w:w="4509" w:type="dxa"/>
          </w:tcPr>
          <w:p w14:paraId="1A747057" w14:textId="77777777" w:rsidR="004A494F" w:rsidRDefault="004A494F" w:rsidP="00154C3F"/>
        </w:tc>
        <w:tc>
          <w:tcPr>
            <w:tcW w:w="4510" w:type="dxa"/>
          </w:tcPr>
          <w:p w14:paraId="4C2A63CB" w14:textId="77777777" w:rsidR="004A494F" w:rsidRPr="006A28D6" w:rsidRDefault="004A494F" w:rsidP="00154C3F">
            <w:pPr>
              <w:rPr>
                <w:b/>
              </w:rPr>
            </w:pPr>
          </w:p>
        </w:tc>
      </w:tr>
    </w:tbl>
    <w:tbl>
      <w:tblPr>
        <w:tblStyle w:val="TableGrid"/>
        <w:tblW w:w="0" w:type="auto"/>
        <w:tblLook w:val="04A0" w:firstRow="1" w:lastRow="0" w:firstColumn="1" w:lastColumn="0" w:noHBand="0" w:noVBand="1"/>
      </w:tblPr>
      <w:tblGrid>
        <w:gridCol w:w="4509"/>
        <w:gridCol w:w="4510"/>
      </w:tblGrid>
      <w:tr w:rsidR="000F1BF5" w:rsidRPr="00720437" w14:paraId="50DE2F80" w14:textId="77777777" w:rsidTr="0FEF72DE">
        <w:tc>
          <w:tcPr>
            <w:tcW w:w="4509" w:type="dxa"/>
          </w:tcPr>
          <w:p w14:paraId="3889CD75" w14:textId="77777777" w:rsidR="000F1BF5" w:rsidRPr="0060497A" w:rsidRDefault="000F1BF5" w:rsidP="00720437">
            <w:pPr>
              <w:pStyle w:val="paragraph"/>
              <w:spacing w:before="0" w:beforeAutospacing="0" w:after="0" w:afterAutospacing="0"/>
              <w:jc w:val="both"/>
              <w:textAlignment w:val="baseline"/>
              <w:rPr>
                <w:rStyle w:val="normaltextrun"/>
                <w:rFonts w:ascii="Sylfaen" w:hAnsi="Sylfaen"/>
                <w:bCs/>
              </w:rPr>
            </w:pPr>
          </w:p>
          <w:p w14:paraId="199BC83D" w14:textId="77777777" w:rsidR="000F1BF5" w:rsidRPr="0037365A" w:rsidRDefault="000F1BF5" w:rsidP="00720437">
            <w:pPr>
              <w:jc w:val="both"/>
              <w:rPr>
                <w:rFonts w:ascii="Sylfaen" w:hAnsi="Sylfaen"/>
                <w:b/>
                <w:sz w:val="24"/>
                <w:szCs w:val="24"/>
                <w:lang w:val="hy-AM"/>
              </w:rPr>
            </w:pPr>
            <w:r w:rsidRPr="0037365A">
              <w:rPr>
                <w:rStyle w:val="normaltextrun"/>
                <w:rFonts w:ascii="Sylfaen" w:hAnsi="Sylfaen"/>
                <w:b/>
                <w:sz w:val="24"/>
                <w:szCs w:val="24"/>
                <w:lang w:val="hy-AM"/>
              </w:rPr>
              <w:t xml:space="preserve">ԳՆՈՐԴ՝ </w:t>
            </w:r>
            <w:r w:rsidRPr="0037365A">
              <w:rPr>
                <w:rFonts w:ascii="Sylfaen" w:hAnsi="Sylfaen"/>
                <w:b/>
                <w:sz w:val="24"/>
                <w:szCs w:val="24"/>
                <w:lang w:val="hy-AM"/>
              </w:rPr>
              <w:t xml:space="preserve"> </w:t>
            </w:r>
          </w:p>
          <w:p w14:paraId="085D919F" w14:textId="77777777" w:rsidR="000F1BF5" w:rsidRPr="0037365A" w:rsidRDefault="000F1BF5" w:rsidP="00720437">
            <w:pPr>
              <w:jc w:val="both"/>
              <w:rPr>
                <w:rFonts w:ascii="Sylfaen" w:hAnsi="Sylfaen"/>
                <w:b/>
                <w:sz w:val="24"/>
                <w:szCs w:val="24"/>
                <w:lang w:val="hy-AM"/>
              </w:rPr>
            </w:pPr>
          </w:p>
          <w:p w14:paraId="08A842DA" w14:textId="77777777" w:rsidR="000F1BF5" w:rsidRDefault="000F1BF5" w:rsidP="00720437">
            <w:pPr>
              <w:jc w:val="both"/>
              <w:rPr>
                <w:rFonts w:ascii="Sylfaen" w:hAnsi="Sylfaen"/>
                <w:b/>
                <w:sz w:val="24"/>
                <w:szCs w:val="24"/>
                <w:lang w:val="hy-AM"/>
              </w:rPr>
            </w:pPr>
            <w:r w:rsidRPr="0037365A">
              <w:rPr>
                <w:rFonts w:ascii="Sylfaen" w:hAnsi="Sylfaen"/>
                <w:b/>
                <w:sz w:val="24"/>
                <w:szCs w:val="24"/>
                <w:lang w:val="hy-AM"/>
              </w:rPr>
              <w:t>«ՔոնթուրԳլոբալ Հիդրո Կասկադ» ՓԲԸ</w:t>
            </w:r>
          </w:p>
          <w:p w14:paraId="3A19609D" w14:textId="77777777" w:rsidR="000F1BF5" w:rsidRPr="0037365A" w:rsidRDefault="000F1BF5" w:rsidP="00720437">
            <w:pPr>
              <w:jc w:val="both"/>
              <w:rPr>
                <w:rFonts w:ascii="Sylfaen" w:hAnsi="Sylfaen"/>
                <w:b/>
                <w:sz w:val="24"/>
                <w:szCs w:val="24"/>
                <w:lang w:val="hy-AM"/>
              </w:rPr>
            </w:pPr>
          </w:p>
          <w:p w14:paraId="7A9C4272" w14:textId="77777777" w:rsidR="000F1BF5" w:rsidRPr="00ED4164" w:rsidRDefault="000F1BF5" w:rsidP="00720437">
            <w:pPr>
              <w:jc w:val="both"/>
              <w:rPr>
                <w:rFonts w:ascii="Sylfaen" w:hAnsi="Sylfaen" w:cs="Calibri"/>
                <w:bCs/>
                <w:sz w:val="24"/>
                <w:szCs w:val="24"/>
                <w:lang w:val="hy-AM"/>
              </w:rPr>
            </w:pPr>
            <w:r w:rsidRPr="00ED4164">
              <w:rPr>
                <w:rFonts w:ascii="Sylfaen" w:hAnsi="Sylfaen" w:cs="Sylfaen"/>
                <w:bCs/>
                <w:sz w:val="24"/>
                <w:szCs w:val="24"/>
                <w:lang w:val="hy-AM"/>
              </w:rPr>
              <w:t>Ամերիաբանկ</w:t>
            </w:r>
            <w:r w:rsidRPr="00ED4164">
              <w:rPr>
                <w:rFonts w:ascii="Sylfaen" w:hAnsi="Sylfaen" w:cs="Arial"/>
                <w:bCs/>
                <w:sz w:val="24"/>
                <w:szCs w:val="24"/>
                <w:lang w:val="hy-AM"/>
              </w:rPr>
              <w:t xml:space="preserve"> </w:t>
            </w:r>
            <w:r w:rsidRPr="00ED4164">
              <w:rPr>
                <w:rFonts w:ascii="Sylfaen" w:hAnsi="Sylfaen" w:cs="Sylfaen"/>
                <w:bCs/>
                <w:sz w:val="24"/>
                <w:szCs w:val="24"/>
                <w:lang w:val="hy-AM"/>
              </w:rPr>
              <w:t>ՓԲԸ</w:t>
            </w:r>
            <w:r w:rsidRPr="00ED4164">
              <w:rPr>
                <w:rFonts w:ascii="Sylfaen" w:hAnsi="Sylfaen" w:cs="Arial"/>
                <w:bCs/>
                <w:sz w:val="24"/>
                <w:szCs w:val="24"/>
                <w:lang w:val="hy-AM"/>
              </w:rPr>
              <w:t xml:space="preserve">, </w:t>
            </w:r>
            <w:r w:rsidRPr="00ED4164">
              <w:rPr>
                <w:rFonts w:ascii="Sylfaen" w:hAnsi="Sylfaen" w:cs="Sylfaen"/>
                <w:bCs/>
                <w:sz w:val="24"/>
                <w:szCs w:val="24"/>
                <w:lang w:val="hy-AM"/>
              </w:rPr>
              <w:t>Երևան</w:t>
            </w:r>
            <w:r w:rsidRPr="00ED4164">
              <w:rPr>
                <w:rFonts w:ascii="Sylfaen" w:hAnsi="Sylfaen" w:cs="Arial"/>
                <w:bCs/>
                <w:sz w:val="24"/>
                <w:szCs w:val="24"/>
                <w:lang w:val="hy-AM"/>
              </w:rPr>
              <w:t xml:space="preserve">, </w:t>
            </w:r>
            <w:r w:rsidRPr="00ED4164">
              <w:rPr>
                <w:rFonts w:ascii="Sylfaen" w:hAnsi="Sylfaen" w:cs="Sylfaen"/>
                <w:bCs/>
                <w:sz w:val="24"/>
                <w:szCs w:val="24"/>
                <w:lang w:val="hy-AM"/>
              </w:rPr>
              <w:t>Հայաստան</w:t>
            </w:r>
            <w:r w:rsidRPr="00ED4164">
              <w:rPr>
                <w:rFonts w:ascii="Sylfaen" w:hAnsi="Sylfaen" w:cs="Arial"/>
                <w:bCs/>
                <w:sz w:val="24"/>
                <w:szCs w:val="24"/>
                <w:lang w:val="hy-AM"/>
              </w:rPr>
              <w:t xml:space="preserve"> </w:t>
            </w:r>
          </w:p>
          <w:p w14:paraId="57AE0054" w14:textId="77777777" w:rsidR="000F1BF5" w:rsidRPr="00ED4164" w:rsidRDefault="000F1BF5" w:rsidP="00720437">
            <w:pPr>
              <w:jc w:val="both"/>
              <w:rPr>
                <w:rFonts w:ascii="Sylfaen" w:hAnsi="Sylfaen" w:cs="Calibri"/>
                <w:bCs/>
                <w:sz w:val="24"/>
                <w:szCs w:val="24"/>
                <w:lang w:val="hy-AM"/>
              </w:rPr>
            </w:pPr>
            <w:r w:rsidRPr="00ED4164">
              <w:rPr>
                <w:rFonts w:ascii="Sylfaen" w:hAnsi="Sylfaen" w:cs="Sylfaen"/>
                <w:bCs/>
                <w:sz w:val="24"/>
                <w:szCs w:val="24"/>
                <w:lang w:val="hy-AM"/>
              </w:rPr>
              <w:t>բ</w:t>
            </w:r>
            <w:r w:rsidRPr="00ED4164">
              <w:rPr>
                <w:rFonts w:ascii="Sylfaen" w:hAnsi="Sylfaen" w:cs="Arial"/>
                <w:bCs/>
                <w:sz w:val="24"/>
                <w:szCs w:val="24"/>
                <w:lang w:val="hy-AM"/>
              </w:rPr>
              <w:t>/</w:t>
            </w:r>
            <w:r w:rsidRPr="00ED4164">
              <w:rPr>
                <w:rFonts w:ascii="Sylfaen" w:hAnsi="Sylfaen" w:cs="Sylfaen"/>
                <w:bCs/>
                <w:sz w:val="24"/>
                <w:szCs w:val="24"/>
                <w:lang w:val="hy-AM"/>
              </w:rPr>
              <w:t>հ</w:t>
            </w:r>
            <w:r w:rsidRPr="00ED4164">
              <w:rPr>
                <w:rFonts w:ascii="Sylfaen" w:hAnsi="Sylfaen" w:cs="Arial"/>
                <w:bCs/>
                <w:sz w:val="24"/>
                <w:szCs w:val="24"/>
                <w:lang w:val="hy-AM"/>
              </w:rPr>
              <w:t xml:space="preserve"> 15700-17462030100</w:t>
            </w:r>
          </w:p>
          <w:p w14:paraId="494F8C87" w14:textId="77777777" w:rsidR="000F1BF5" w:rsidRPr="00ED4164" w:rsidRDefault="000F1BF5" w:rsidP="00720437">
            <w:pPr>
              <w:pStyle w:val="paragraph"/>
              <w:spacing w:before="0" w:beforeAutospacing="0" w:after="0" w:afterAutospacing="0"/>
              <w:jc w:val="both"/>
              <w:textAlignment w:val="baseline"/>
              <w:rPr>
                <w:rFonts w:ascii="Sylfaen" w:hAnsi="Sylfaen" w:cs="Calibri"/>
                <w:bCs/>
              </w:rPr>
            </w:pPr>
            <w:r w:rsidRPr="00ED4164">
              <w:rPr>
                <w:rStyle w:val="normaltextrun"/>
                <w:rFonts w:ascii="Sylfaen" w:hAnsi="Sylfaen" w:cs="Arial"/>
                <w:bCs/>
              </w:rPr>
              <w:t>ՀՎՀՀ՝ 02619957</w:t>
            </w:r>
          </w:p>
          <w:p w14:paraId="0BCEF41B" w14:textId="77777777" w:rsidR="000F1BF5" w:rsidRDefault="000F1BF5" w:rsidP="00720437">
            <w:pPr>
              <w:pStyle w:val="paragraph"/>
              <w:spacing w:before="0" w:beforeAutospacing="0" w:after="0" w:afterAutospacing="0"/>
              <w:jc w:val="both"/>
              <w:textAlignment w:val="baseline"/>
              <w:rPr>
                <w:rStyle w:val="normaltextrun"/>
                <w:rFonts w:ascii="Sylfaen" w:hAnsi="Sylfaen" w:cs="Arial"/>
                <w:bCs/>
              </w:rPr>
            </w:pPr>
            <w:r w:rsidRPr="00ED4164">
              <w:rPr>
                <w:rStyle w:val="normaltextrun"/>
                <w:rFonts w:ascii="Sylfaen" w:hAnsi="Sylfaen" w:cs="Sylfaen"/>
                <w:bCs/>
              </w:rPr>
              <w:lastRenderedPageBreak/>
              <w:t>Հասցե</w:t>
            </w:r>
            <w:r w:rsidRPr="00ED4164">
              <w:rPr>
                <w:rStyle w:val="normaltextrun"/>
                <w:rFonts w:ascii="Sylfaen" w:hAnsi="Sylfaen" w:cs="Arial"/>
                <w:bCs/>
              </w:rPr>
              <w:t>՝  Երևան, Մելիք Ադամյան 2/2</w:t>
            </w:r>
          </w:p>
          <w:p w14:paraId="1D777A37" w14:textId="77777777" w:rsidR="000F1BF5" w:rsidRPr="00ED4164" w:rsidRDefault="000F1BF5" w:rsidP="00720437">
            <w:pPr>
              <w:pStyle w:val="paragraph"/>
              <w:spacing w:before="0" w:beforeAutospacing="0" w:after="0" w:afterAutospacing="0"/>
              <w:jc w:val="both"/>
              <w:textAlignment w:val="baseline"/>
              <w:rPr>
                <w:rStyle w:val="normaltextrun"/>
                <w:rFonts w:ascii="Sylfaen" w:hAnsi="Sylfaen" w:cs="Arial"/>
                <w:bCs/>
              </w:rPr>
            </w:pPr>
            <w:r w:rsidRPr="00ED4164">
              <w:rPr>
                <w:rStyle w:val="normaltextrun"/>
                <w:rFonts w:ascii="Sylfaen" w:hAnsi="Sylfaen" w:cs="Arial"/>
                <w:bCs/>
                <w:highlight w:val="yellow"/>
              </w:rPr>
              <w:t xml:space="preserve"> </w:t>
            </w:r>
            <w:r w:rsidRPr="00ED4164">
              <w:rPr>
                <w:rStyle w:val="normaltextrun"/>
                <w:rFonts w:ascii="Sylfaen" w:hAnsi="Sylfaen" w:cs="Arial"/>
                <w:bCs/>
              </w:rPr>
              <w:t xml:space="preserve"> </w:t>
            </w:r>
          </w:p>
          <w:p w14:paraId="0B98519F" w14:textId="77777777" w:rsidR="000F1BF5" w:rsidRPr="0037365A" w:rsidRDefault="000F1BF5" w:rsidP="00720437">
            <w:pPr>
              <w:pStyle w:val="paragraph"/>
              <w:spacing w:before="0" w:beforeAutospacing="0" w:after="0" w:afterAutospacing="0"/>
              <w:jc w:val="both"/>
              <w:textAlignment w:val="baseline"/>
              <w:rPr>
                <w:rStyle w:val="normaltextrun"/>
                <w:rFonts w:ascii="Sylfaen" w:hAnsi="Sylfaen"/>
                <w:b/>
              </w:rPr>
            </w:pPr>
            <w:r w:rsidRPr="0037365A">
              <w:rPr>
                <w:rStyle w:val="normaltextrun"/>
                <w:rFonts w:ascii="Sylfaen" w:hAnsi="Sylfaen"/>
                <w:b/>
              </w:rPr>
              <w:t>Տնօրեն՝</w:t>
            </w:r>
          </w:p>
          <w:p w14:paraId="6D7FF8BB" w14:textId="77777777" w:rsidR="000F1BF5" w:rsidRPr="0037365A" w:rsidRDefault="000F1BF5" w:rsidP="00720437">
            <w:pPr>
              <w:pStyle w:val="paragraph"/>
              <w:spacing w:before="0" w:beforeAutospacing="0" w:after="0" w:afterAutospacing="0"/>
              <w:jc w:val="both"/>
              <w:textAlignment w:val="baseline"/>
              <w:rPr>
                <w:rStyle w:val="normaltextrun"/>
                <w:rFonts w:ascii="Sylfaen" w:hAnsi="Sylfaen"/>
                <w:b/>
              </w:rPr>
            </w:pPr>
            <w:r w:rsidRPr="0037365A">
              <w:rPr>
                <w:rStyle w:val="normaltextrun"/>
                <w:rFonts w:ascii="Sylfaen" w:hAnsi="Sylfaen"/>
                <w:b/>
              </w:rPr>
              <w:t>Արա Հովսեփյան</w:t>
            </w:r>
          </w:p>
          <w:p w14:paraId="61761212" w14:textId="77777777" w:rsidR="000F1BF5" w:rsidRPr="0037365A" w:rsidRDefault="000F1BF5" w:rsidP="00720437">
            <w:pPr>
              <w:pStyle w:val="paragraph"/>
              <w:spacing w:before="0" w:beforeAutospacing="0" w:after="0" w:afterAutospacing="0"/>
              <w:jc w:val="both"/>
              <w:textAlignment w:val="baseline"/>
              <w:rPr>
                <w:rStyle w:val="normaltextrun"/>
                <w:rFonts w:ascii="Sylfaen" w:hAnsi="Sylfaen"/>
                <w:b/>
              </w:rPr>
            </w:pPr>
            <w:r w:rsidRPr="0037365A">
              <w:rPr>
                <w:rStyle w:val="normaltextrun"/>
                <w:rFonts w:ascii="Sylfaen" w:hAnsi="Sylfaen"/>
                <w:b/>
              </w:rPr>
              <w:t>______________</w:t>
            </w:r>
          </w:p>
          <w:p w14:paraId="20971361" w14:textId="60D723EB" w:rsidR="000F1BF5" w:rsidRPr="00720437" w:rsidRDefault="000F1BF5" w:rsidP="00720437">
            <w:pPr>
              <w:pStyle w:val="AONormal"/>
              <w:spacing w:line="240" w:lineRule="auto"/>
              <w:rPr>
                <w:lang w:val="hy-AM"/>
              </w:rPr>
            </w:pPr>
          </w:p>
        </w:tc>
        <w:tc>
          <w:tcPr>
            <w:tcW w:w="4510" w:type="dxa"/>
          </w:tcPr>
          <w:p w14:paraId="09A02B5D" w14:textId="77777777" w:rsidR="000F1BF5" w:rsidRDefault="000F1BF5" w:rsidP="00720437">
            <w:pPr>
              <w:jc w:val="both"/>
              <w:rPr>
                <w:rFonts w:ascii="Sylfaen" w:hAnsi="Sylfaen" w:cs="Calibri"/>
                <w:b/>
                <w:caps/>
                <w:sz w:val="24"/>
                <w:szCs w:val="24"/>
              </w:rPr>
            </w:pPr>
          </w:p>
          <w:p w14:paraId="60AC34B2" w14:textId="77777777" w:rsidR="000F1BF5" w:rsidRPr="0037365A" w:rsidRDefault="000F1BF5" w:rsidP="00720437">
            <w:pPr>
              <w:jc w:val="both"/>
              <w:rPr>
                <w:rFonts w:ascii="Sylfaen" w:hAnsi="Sylfaen" w:cs="Calibri"/>
                <w:b/>
                <w:caps/>
                <w:sz w:val="24"/>
                <w:szCs w:val="24"/>
              </w:rPr>
            </w:pPr>
            <w:r w:rsidRPr="0037365A">
              <w:rPr>
                <w:rFonts w:ascii="Sylfaen" w:hAnsi="Sylfaen" w:cs="Calibri"/>
                <w:b/>
                <w:caps/>
                <w:sz w:val="24"/>
                <w:szCs w:val="24"/>
              </w:rPr>
              <w:t xml:space="preserve">BUYER: </w:t>
            </w:r>
          </w:p>
          <w:p w14:paraId="496E8D6B" w14:textId="77777777" w:rsidR="000F1BF5" w:rsidRPr="0037365A" w:rsidRDefault="000F1BF5" w:rsidP="00720437">
            <w:pPr>
              <w:jc w:val="both"/>
              <w:rPr>
                <w:rFonts w:ascii="Sylfaen" w:hAnsi="Sylfaen" w:cs="Calibri"/>
                <w:b/>
                <w:caps/>
                <w:sz w:val="24"/>
                <w:szCs w:val="24"/>
              </w:rPr>
            </w:pPr>
          </w:p>
          <w:p w14:paraId="31342C45" w14:textId="77777777" w:rsidR="000F1BF5" w:rsidRDefault="000F1BF5" w:rsidP="00720437">
            <w:pPr>
              <w:jc w:val="both"/>
              <w:rPr>
                <w:rFonts w:ascii="Sylfaen" w:hAnsi="Sylfaen" w:cs="Calibri"/>
                <w:b/>
                <w:caps/>
                <w:sz w:val="24"/>
                <w:szCs w:val="24"/>
              </w:rPr>
            </w:pPr>
            <w:r w:rsidRPr="0037365A">
              <w:rPr>
                <w:rFonts w:ascii="Sylfaen" w:hAnsi="Sylfaen" w:cs="Calibri"/>
                <w:b/>
                <w:sz w:val="24"/>
                <w:szCs w:val="24"/>
              </w:rPr>
              <w:t>“ContourGlobal Hydro Cascade” CJSC</w:t>
            </w:r>
            <w:r w:rsidRPr="0037365A">
              <w:rPr>
                <w:rFonts w:ascii="Sylfaen" w:hAnsi="Sylfaen" w:cs="Calibri"/>
                <w:b/>
                <w:caps/>
                <w:sz w:val="24"/>
                <w:szCs w:val="24"/>
              </w:rPr>
              <w:t xml:space="preserve"> </w:t>
            </w:r>
          </w:p>
          <w:p w14:paraId="39932A35" w14:textId="77777777" w:rsidR="000F1BF5" w:rsidRPr="0037365A" w:rsidRDefault="000F1BF5" w:rsidP="00720437">
            <w:pPr>
              <w:jc w:val="both"/>
              <w:rPr>
                <w:rFonts w:ascii="Sylfaen" w:hAnsi="Sylfaen" w:cs="Calibri"/>
                <w:b/>
                <w:caps/>
                <w:sz w:val="24"/>
                <w:szCs w:val="24"/>
              </w:rPr>
            </w:pPr>
          </w:p>
          <w:p w14:paraId="5DC7169B" w14:textId="77777777" w:rsidR="000F1BF5" w:rsidRPr="00ED4164" w:rsidRDefault="000F1BF5" w:rsidP="00720437">
            <w:pPr>
              <w:jc w:val="both"/>
              <w:rPr>
                <w:rFonts w:ascii="Sylfaen" w:hAnsi="Sylfaen" w:cs="Calibri"/>
                <w:bCs/>
                <w:sz w:val="24"/>
                <w:szCs w:val="24"/>
              </w:rPr>
            </w:pPr>
            <w:r w:rsidRPr="00ED4164">
              <w:rPr>
                <w:rFonts w:ascii="Sylfaen" w:hAnsi="Sylfaen" w:cs="Arial"/>
                <w:bCs/>
                <w:sz w:val="24"/>
                <w:szCs w:val="24"/>
              </w:rPr>
              <w:t>Ameriabank CJSC, Yerevan, Armenia</w:t>
            </w:r>
          </w:p>
          <w:p w14:paraId="39BB32F8" w14:textId="77777777" w:rsidR="000F1BF5" w:rsidRPr="00ED4164" w:rsidRDefault="000F1BF5" w:rsidP="00720437">
            <w:pPr>
              <w:jc w:val="both"/>
              <w:rPr>
                <w:rFonts w:ascii="Sylfaen" w:hAnsi="Sylfaen" w:cs="Calibri"/>
                <w:bCs/>
                <w:sz w:val="24"/>
                <w:szCs w:val="24"/>
              </w:rPr>
            </w:pPr>
            <w:r w:rsidRPr="00ED4164">
              <w:rPr>
                <w:rFonts w:ascii="Sylfaen" w:hAnsi="Sylfaen" w:cs="Arial"/>
                <w:bCs/>
                <w:sz w:val="24"/>
                <w:szCs w:val="24"/>
              </w:rPr>
              <w:t>b/a:   15700-17462030100</w:t>
            </w:r>
          </w:p>
          <w:p w14:paraId="5D9F14D5" w14:textId="77777777" w:rsidR="000F1BF5" w:rsidRPr="00ED4164" w:rsidRDefault="000F1BF5" w:rsidP="00720437">
            <w:pPr>
              <w:jc w:val="both"/>
              <w:textAlignment w:val="baseline"/>
              <w:rPr>
                <w:rFonts w:ascii="Sylfaen" w:eastAsia="Times New Roman" w:hAnsi="Sylfaen" w:cs="Calibri"/>
                <w:bCs/>
                <w:sz w:val="24"/>
                <w:szCs w:val="24"/>
                <w:lang w:eastAsia="bg-BG"/>
              </w:rPr>
            </w:pPr>
            <w:r w:rsidRPr="00ED4164">
              <w:rPr>
                <w:rFonts w:ascii="Sylfaen" w:eastAsia="Times New Roman" w:hAnsi="Sylfaen" w:cs="Arial"/>
                <w:bCs/>
                <w:sz w:val="24"/>
                <w:szCs w:val="24"/>
                <w:lang w:eastAsia="bg-BG"/>
              </w:rPr>
              <w:t>TIN:  02619957</w:t>
            </w:r>
            <w:r w:rsidRPr="00ED4164">
              <w:rPr>
                <w:rFonts w:ascii="Sylfaen" w:eastAsia="Times New Roman" w:hAnsi="Sylfaen" w:cs="Calibri"/>
                <w:bCs/>
                <w:sz w:val="24"/>
                <w:szCs w:val="24"/>
                <w:lang w:eastAsia="bg-BG"/>
              </w:rPr>
              <w:t xml:space="preserve"> </w:t>
            </w:r>
          </w:p>
          <w:p w14:paraId="3AEF06D2" w14:textId="77777777" w:rsidR="000F1BF5" w:rsidRPr="00ED4164" w:rsidRDefault="000F1BF5" w:rsidP="00720437">
            <w:pPr>
              <w:pStyle w:val="paragraph"/>
              <w:spacing w:before="0" w:beforeAutospacing="0" w:after="0" w:afterAutospacing="0"/>
              <w:jc w:val="both"/>
              <w:textAlignment w:val="baseline"/>
              <w:rPr>
                <w:rFonts w:ascii="Sylfaen" w:hAnsi="Sylfaen" w:cs="Calibri"/>
                <w:bCs/>
              </w:rPr>
            </w:pPr>
            <w:r w:rsidRPr="00ED4164">
              <w:rPr>
                <w:rStyle w:val="normaltextrun"/>
                <w:rFonts w:ascii="Sylfaen" w:hAnsi="Sylfaen" w:cs="Arial"/>
                <w:bCs/>
              </w:rPr>
              <w:lastRenderedPageBreak/>
              <w:t>TIN:  02619957</w:t>
            </w:r>
          </w:p>
          <w:p w14:paraId="7EE57F27" w14:textId="77777777" w:rsidR="000F1BF5" w:rsidRPr="00ED4164" w:rsidRDefault="000F1BF5" w:rsidP="00720437">
            <w:pPr>
              <w:jc w:val="both"/>
              <w:rPr>
                <w:rStyle w:val="normaltextrun"/>
                <w:rFonts w:ascii="Sylfaen" w:hAnsi="Sylfaen" w:cs="Arial"/>
                <w:bCs/>
                <w:sz w:val="24"/>
                <w:szCs w:val="24"/>
              </w:rPr>
            </w:pPr>
            <w:r w:rsidRPr="00ED4164">
              <w:rPr>
                <w:rStyle w:val="normaltextrun"/>
                <w:rFonts w:ascii="Sylfaen" w:hAnsi="Sylfaen" w:cs="Arial"/>
                <w:bCs/>
                <w:sz w:val="24"/>
                <w:szCs w:val="24"/>
              </w:rPr>
              <w:t xml:space="preserve">Address: </w:t>
            </w:r>
            <w:r w:rsidRPr="00ED4164">
              <w:rPr>
                <w:rFonts w:ascii="Sylfaen" w:hAnsi="Sylfaen" w:cs="Calibri"/>
                <w:bCs/>
                <w:sz w:val="24"/>
                <w:szCs w:val="24"/>
              </w:rPr>
              <w:t>2/2 Melik Adamyan St.</w:t>
            </w:r>
            <w:r w:rsidRPr="00ED4164">
              <w:rPr>
                <w:rStyle w:val="normaltextrun"/>
                <w:rFonts w:ascii="Sylfaen" w:hAnsi="Sylfaen" w:cs="Arial"/>
                <w:bCs/>
                <w:sz w:val="24"/>
                <w:szCs w:val="24"/>
              </w:rPr>
              <w:t>Yerevan  </w:t>
            </w:r>
          </w:p>
          <w:p w14:paraId="454BE557" w14:textId="77777777" w:rsidR="000F1BF5" w:rsidRPr="0037365A" w:rsidRDefault="000F1BF5" w:rsidP="00720437">
            <w:pPr>
              <w:jc w:val="both"/>
              <w:rPr>
                <w:rStyle w:val="normaltextrun"/>
                <w:rFonts w:ascii="Sylfaen" w:hAnsi="Sylfaen" w:cs="Arial"/>
                <w:b/>
                <w:sz w:val="24"/>
                <w:szCs w:val="24"/>
              </w:rPr>
            </w:pPr>
            <w:r w:rsidRPr="0037365A">
              <w:rPr>
                <w:rStyle w:val="normaltextrun"/>
                <w:rFonts w:ascii="Sylfaen" w:hAnsi="Sylfaen" w:cs="Arial"/>
                <w:b/>
                <w:sz w:val="24"/>
                <w:szCs w:val="24"/>
              </w:rPr>
              <w:t xml:space="preserve">Director </w:t>
            </w:r>
            <w:r w:rsidRPr="0037365A">
              <w:rPr>
                <w:rStyle w:val="normaltextrun"/>
                <w:rFonts w:ascii="Sylfaen" w:hAnsi="Sylfaen" w:cs="Arial"/>
                <w:b/>
                <w:sz w:val="24"/>
                <w:szCs w:val="24"/>
              </w:rPr>
              <w:br/>
              <w:t>Ara Hovsepyan</w:t>
            </w:r>
          </w:p>
          <w:p w14:paraId="0BAA2349" w14:textId="77777777" w:rsidR="000F1BF5" w:rsidRPr="0037365A" w:rsidRDefault="000F1BF5" w:rsidP="00720437">
            <w:pPr>
              <w:jc w:val="both"/>
              <w:rPr>
                <w:rFonts w:ascii="Sylfaen" w:hAnsi="Sylfaen" w:cs="Calibri"/>
                <w:b/>
                <w:sz w:val="24"/>
                <w:szCs w:val="24"/>
              </w:rPr>
            </w:pPr>
            <w:r w:rsidRPr="0037365A">
              <w:rPr>
                <w:rFonts w:ascii="Sylfaen" w:hAnsi="Sylfaen" w:cs="Calibri"/>
                <w:b/>
                <w:sz w:val="24"/>
                <w:szCs w:val="24"/>
              </w:rPr>
              <w:t>______________</w:t>
            </w:r>
          </w:p>
          <w:p w14:paraId="5ECF46DB" w14:textId="77777777" w:rsidR="000F1BF5" w:rsidRPr="00720437" w:rsidRDefault="000F1BF5"/>
        </w:tc>
      </w:tr>
      <w:tr w:rsidR="000F1BF5" w:rsidRPr="00720437" w14:paraId="725DD668" w14:textId="77777777" w:rsidTr="0FEF72DE">
        <w:tc>
          <w:tcPr>
            <w:tcW w:w="4509" w:type="dxa"/>
          </w:tcPr>
          <w:p w14:paraId="76D12993" w14:textId="6409C2E6" w:rsidR="000F1BF5" w:rsidRPr="00720437" w:rsidRDefault="008241A9">
            <w:pPr>
              <w:rPr>
                <w:lang w:val="hy-AM"/>
              </w:rPr>
            </w:pPr>
            <w:r>
              <w:rPr>
                <w:rStyle w:val="normaltextrun"/>
                <w:rFonts w:ascii="Sylfaen" w:hAnsi="Sylfaen"/>
                <w:bCs/>
                <w:highlight w:val="yellow"/>
                <w:lang w:val="hy-AM"/>
              </w:rPr>
              <w:lastRenderedPageBreak/>
              <w:t>ՄԱՏԱԿԱՐԱՐ</w:t>
            </w:r>
            <w:r w:rsidR="000F1BF5" w:rsidRPr="00ED10DB">
              <w:rPr>
                <w:rStyle w:val="normaltextrun"/>
                <w:rFonts w:ascii="Sylfaen" w:hAnsi="Sylfaen"/>
                <w:bCs/>
                <w:highlight w:val="yellow"/>
              </w:rPr>
              <w:t>՝</w:t>
            </w:r>
            <w:r w:rsidR="000F1BF5" w:rsidRPr="00ED4164">
              <w:rPr>
                <w:rStyle w:val="normaltextrun"/>
                <w:rFonts w:ascii="Sylfaen" w:hAnsi="Sylfaen"/>
                <w:bCs/>
              </w:rPr>
              <w:t xml:space="preserve">  </w:t>
            </w:r>
          </w:p>
        </w:tc>
        <w:tc>
          <w:tcPr>
            <w:tcW w:w="4510" w:type="dxa"/>
          </w:tcPr>
          <w:p w14:paraId="54FAAABB" w14:textId="77777777" w:rsidR="000F1BF5" w:rsidRPr="0060497A" w:rsidRDefault="000F1BF5" w:rsidP="00720437">
            <w:pPr>
              <w:jc w:val="both"/>
              <w:rPr>
                <w:rStyle w:val="normaltextrun"/>
                <w:rFonts w:ascii="Sylfaen" w:hAnsi="Sylfaen" w:cs="Arial"/>
                <w:bCs/>
                <w:sz w:val="24"/>
                <w:szCs w:val="24"/>
              </w:rPr>
            </w:pPr>
            <w:r w:rsidRPr="00ED10DB">
              <w:rPr>
                <w:rFonts w:ascii="Sylfaen" w:hAnsi="Sylfaen"/>
                <w:bCs/>
                <w:caps/>
                <w:sz w:val="24"/>
                <w:szCs w:val="24"/>
                <w:highlight w:val="yellow"/>
              </w:rPr>
              <w:t>SUPPLIER</w:t>
            </w:r>
            <w:r w:rsidRPr="00ED10DB">
              <w:rPr>
                <w:rStyle w:val="normaltextrun"/>
                <w:rFonts w:ascii="Sylfaen" w:hAnsi="Sylfaen" w:cs="Arial"/>
                <w:bCs/>
                <w:sz w:val="24"/>
                <w:szCs w:val="24"/>
                <w:highlight w:val="yellow"/>
              </w:rPr>
              <w:t>:</w:t>
            </w:r>
          </w:p>
          <w:p w14:paraId="5134D1B4" w14:textId="77777777" w:rsidR="000F1BF5" w:rsidRPr="00720437" w:rsidRDefault="000F1BF5">
            <w:pPr>
              <w:rPr>
                <w:lang w:val="hy-AM"/>
              </w:rPr>
            </w:pPr>
          </w:p>
        </w:tc>
      </w:tr>
    </w:tbl>
    <w:p w14:paraId="0F68FF7F" w14:textId="77777777" w:rsidR="00162DA4" w:rsidRPr="0060497A" w:rsidRDefault="00162DA4" w:rsidP="0060497A">
      <w:pPr>
        <w:jc w:val="both"/>
        <w:rPr>
          <w:bCs/>
          <w:sz w:val="24"/>
          <w:szCs w:val="24"/>
        </w:rPr>
      </w:pPr>
    </w:p>
    <w:sectPr w:rsidR="00162DA4" w:rsidRPr="0060497A" w:rsidSect="003D2C04">
      <w:headerReference w:type="even" r:id="rId7"/>
      <w:headerReference w:type="default" r:id="rId8"/>
      <w:footerReference w:type="even" r:id="rId9"/>
      <w:footerReference w:type="default" r:id="rId10"/>
      <w:headerReference w:type="first" r:id="rId11"/>
      <w:footerReference w:type="first" r:id="rId12"/>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45B6C" w14:textId="77777777" w:rsidR="00545F95" w:rsidRDefault="00545F95" w:rsidP="0060497A">
      <w:pPr>
        <w:spacing w:after="0" w:line="240" w:lineRule="auto"/>
      </w:pPr>
      <w:r>
        <w:separator/>
      </w:r>
    </w:p>
  </w:endnote>
  <w:endnote w:type="continuationSeparator" w:id="0">
    <w:p w14:paraId="25417447" w14:textId="77777777" w:rsidR="00545F95" w:rsidRDefault="00545F95" w:rsidP="00604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504020202030204"/>
    <w:charset w:val="00"/>
    <w:family w:val="swiss"/>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26D7B" w14:textId="77777777" w:rsidR="008C2429" w:rsidRDefault="008C24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3305A" w14:textId="516E53DD" w:rsidR="0060497A" w:rsidRPr="0060497A" w:rsidRDefault="0060497A" w:rsidP="0060497A">
    <w:pPr>
      <w:pStyle w:val="Footer"/>
      <w:tabs>
        <w:tab w:val="clear" w:pos="4680"/>
        <w:tab w:val="clear" w:pos="9360"/>
      </w:tabs>
      <w:jc w:val="right"/>
      <w:rPr>
        <w:rFonts w:ascii="Sylfaen" w:hAnsi="Sylfaen"/>
        <w:sz w:val="20"/>
        <w:szCs w:val="20"/>
      </w:rPr>
    </w:pPr>
    <w:r w:rsidRPr="0060497A">
      <w:rPr>
        <w:rFonts w:ascii="Sylfaen" w:hAnsi="Sylfaen"/>
        <w:caps/>
        <w:sz w:val="20"/>
        <w:szCs w:val="20"/>
      </w:rPr>
      <w:fldChar w:fldCharType="begin"/>
    </w:r>
    <w:r w:rsidRPr="0060497A">
      <w:rPr>
        <w:rFonts w:ascii="Sylfaen" w:hAnsi="Sylfaen"/>
        <w:caps/>
        <w:sz w:val="20"/>
        <w:szCs w:val="20"/>
      </w:rPr>
      <w:instrText xml:space="preserve"> PAGE   \* MERGEFORMAT </w:instrText>
    </w:r>
    <w:r w:rsidRPr="0060497A">
      <w:rPr>
        <w:rFonts w:ascii="Sylfaen" w:hAnsi="Sylfaen"/>
        <w:caps/>
        <w:sz w:val="20"/>
        <w:szCs w:val="20"/>
      </w:rPr>
      <w:fldChar w:fldCharType="separate"/>
    </w:r>
    <w:r w:rsidRPr="0060497A">
      <w:rPr>
        <w:rFonts w:ascii="Sylfaen" w:hAnsi="Sylfaen"/>
        <w:caps/>
        <w:noProof/>
        <w:sz w:val="20"/>
        <w:szCs w:val="20"/>
      </w:rPr>
      <w:t>2</w:t>
    </w:r>
    <w:r w:rsidRPr="0060497A">
      <w:rPr>
        <w:rFonts w:ascii="Sylfaen" w:hAnsi="Sylfaen"/>
        <w:caps/>
        <w:noProof/>
        <w:sz w:val="20"/>
        <w:szCs w:val="20"/>
      </w:rPr>
      <w:fldChar w:fldCharType="end"/>
    </w:r>
    <w:r w:rsidRPr="0060497A">
      <w:rPr>
        <w:rFonts w:ascii="Sylfaen" w:hAnsi="Sylfaen"/>
        <w:caps/>
        <w:noProof/>
        <w:sz w:val="20"/>
        <w:szCs w:val="20"/>
      </w:rPr>
      <w:t>/1</w:t>
    </w:r>
    <w:r w:rsidR="008C2429">
      <w:rPr>
        <w:rFonts w:ascii="Sylfaen" w:hAnsi="Sylfaen"/>
        <w:caps/>
        <w:noProof/>
        <w:sz w:val="20"/>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20BFE" w14:textId="77777777" w:rsidR="008C2429" w:rsidRDefault="008C2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6FD05" w14:textId="77777777" w:rsidR="00545F95" w:rsidRDefault="00545F95" w:rsidP="0060497A">
      <w:pPr>
        <w:spacing w:after="0" w:line="240" w:lineRule="auto"/>
      </w:pPr>
      <w:r>
        <w:separator/>
      </w:r>
    </w:p>
  </w:footnote>
  <w:footnote w:type="continuationSeparator" w:id="0">
    <w:p w14:paraId="2F682A1B" w14:textId="77777777" w:rsidR="00545F95" w:rsidRDefault="00545F95" w:rsidP="00604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4AF84" w14:textId="77777777" w:rsidR="008C2429" w:rsidRDefault="008C24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56D2C" w14:textId="77777777" w:rsidR="008C2429" w:rsidRDefault="008C24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37F23" w14:textId="77777777" w:rsidR="008C2429" w:rsidRDefault="008C24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14203"/>
    <w:multiLevelType w:val="multilevel"/>
    <w:tmpl w:val="51C693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A5815F7"/>
    <w:multiLevelType w:val="hybridMultilevel"/>
    <w:tmpl w:val="BBCE6F1E"/>
    <w:lvl w:ilvl="0" w:tplc="323451F0">
      <w:start w:val="2"/>
      <w:numFmt w:val="decimal"/>
      <w:lvlText w:val="%1."/>
      <w:lvlJc w:val="left"/>
      <w:pPr>
        <w:ind w:left="720" w:hanging="360"/>
      </w:pPr>
      <w:rPr>
        <w:rFonts w:ascii="Sylfaen" w:hAnsi="Sylfaen" w:cs="Sylfaen"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2165CC"/>
    <w:multiLevelType w:val="multilevel"/>
    <w:tmpl w:val="0DEC6E3A"/>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F270CE8"/>
    <w:multiLevelType w:val="multilevel"/>
    <w:tmpl w:val="8A7066A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00A150C"/>
    <w:multiLevelType w:val="multilevel"/>
    <w:tmpl w:val="ED30E8B2"/>
    <w:lvl w:ilvl="0">
      <w:start w:val="5"/>
      <w:numFmt w:val="decimal"/>
      <w:lvlText w:val="%1."/>
      <w:lvlJc w:val="left"/>
      <w:pPr>
        <w:ind w:left="720" w:hanging="360"/>
      </w:pPr>
      <w:rPr>
        <w:rFonts w:hint="default"/>
        <w:b/>
        <w:bCs/>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5" w15:restartNumberingAfterBreak="0">
    <w:nsid w:val="10E25AF6"/>
    <w:multiLevelType w:val="hybridMultilevel"/>
    <w:tmpl w:val="63B475D4"/>
    <w:lvl w:ilvl="0" w:tplc="522A6A5A">
      <w:start w:val="1"/>
      <w:numFmt w:val="lowerLetter"/>
      <w:lvlText w:val="%1."/>
      <w:lvlJc w:val="left"/>
      <w:pPr>
        <w:ind w:left="430" w:hanging="36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6" w15:restartNumberingAfterBreak="0">
    <w:nsid w:val="16F57AF2"/>
    <w:multiLevelType w:val="multilevel"/>
    <w:tmpl w:val="DFD0AFA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008164A"/>
    <w:multiLevelType w:val="multilevel"/>
    <w:tmpl w:val="7C3A28B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40B7842"/>
    <w:multiLevelType w:val="hybridMultilevel"/>
    <w:tmpl w:val="1E308172"/>
    <w:lvl w:ilvl="0" w:tplc="7CDA5CBE">
      <w:start w:val="7"/>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78E2B63"/>
    <w:multiLevelType w:val="multilevel"/>
    <w:tmpl w:val="A290F7C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1"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CE318E8"/>
    <w:multiLevelType w:val="multilevel"/>
    <w:tmpl w:val="B7BA01E6"/>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val="0"/>
        <w:bCs w:val="0"/>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C21B86"/>
    <w:multiLevelType w:val="multilevel"/>
    <w:tmpl w:val="2A44CF5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9AF0ABC"/>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17"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18" w15:restartNumberingAfterBreak="0">
    <w:nsid w:val="4FC8667B"/>
    <w:multiLevelType w:val="multilevel"/>
    <w:tmpl w:val="A7C6D2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506279C2"/>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20" w15:restartNumberingAfterBreak="0">
    <w:nsid w:val="52681E96"/>
    <w:multiLevelType w:val="multilevel"/>
    <w:tmpl w:val="3E640DEE"/>
    <w:lvl w:ilvl="0">
      <w:start w:val="5"/>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78D426F6"/>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22" w15:restartNumberingAfterBreak="0">
    <w:nsid w:val="7C7D0E6A"/>
    <w:multiLevelType w:val="multilevel"/>
    <w:tmpl w:val="C31205B0"/>
    <w:lvl w:ilvl="0">
      <w:start w:val="6"/>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6"/>
  </w:num>
  <w:num w:numId="2">
    <w:abstractNumId w:val="17"/>
  </w:num>
  <w:num w:numId="3">
    <w:abstractNumId w:val="12"/>
  </w:num>
  <w:num w:numId="4">
    <w:abstractNumId w:val="10"/>
  </w:num>
  <w:num w:numId="5">
    <w:abstractNumId w:val="8"/>
  </w:num>
  <w:num w:numId="6">
    <w:abstractNumId w:val="11"/>
  </w:num>
  <w:num w:numId="7">
    <w:abstractNumId w:val="4"/>
  </w:num>
  <w:num w:numId="8">
    <w:abstractNumId w:val="13"/>
  </w:num>
  <w:num w:numId="9">
    <w:abstractNumId w:val="18"/>
  </w:num>
  <w:num w:numId="10">
    <w:abstractNumId w:val="0"/>
  </w:num>
  <w:num w:numId="11">
    <w:abstractNumId w:val="14"/>
  </w:num>
  <w:num w:numId="12">
    <w:abstractNumId w:val="20"/>
  </w:num>
  <w:num w:numId="13">
    <w:abstractNumId w:val="22"/>
  </w:num>
  <w:num w:numId="14">
    <w:abstractNumId w:val="3"/>
  </w:num>
  <w:num w:numId="15">
    <w:abstractNumId w:val="2"/>
  </w:num>
  <w:num w:numId="16">
    <w:abstractNumId w:val="7"/>
  </w:num>
  <w:num w:numId="17">
    <w:abstractNumId w:val="6"/>
  </w:num>
  <w:num w:numId="18">
    <w:abstractNumId w:val="5"/>
  </w:num>
  <w:num w:numId="19">
    <w:abstractNumId w:val="19"/>
  </w:num>
  <w:num w:numId="20">
    <w:abstractNumId w:val="21"/>
  </w:num>
  <w:num w:numId="21">
    <w:abstractNumId w:val="15"/>
  </w:num>
  <w:num w:numId="22">
    <w:abstractNumId w:val="1"/>
  </w:num>
  <w:num w:numId="2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rman Petrosyan">
    <w15:presenceInfo w15:providerId="AD" w15:userId="S::arman.petrosyan@contourglobal.com::679f091b-a1e4-46ba-8b03-84ab9f61a6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90C"/>
    <w:rsid w:val="00045EE4"/>
    <w:rsid w:val="000A1CD8"/>
    <w:rsid w:val="000B6E80"/>
    <w:rsid w:val="000F1BF5"/>
    <w:rsid w:val="00114A3B"/>
    <w:rsid w:val="00162DA4"/>
    <w:rsid w:val="00170094"/>
    <w:rsid w:val="001B7FE9"/>
    <w:rsid w:val="001D090C"/>
    <w:rsid w:val="002E5E4B"/>
    <w:rsid w:val="003D2C04"/>
    <w:rsid w:val="003D57A6"/>
    <w:rsid w:val="00411D78"/>
    <w:rsid w:val="004A494F"/>
    <w:rsid w:val="004B5175"/>
    <w:rsid w:val="004E2016"/>
    <w:rsid w:val="004F5B41"/>
    <w:rsid w:val="005050CB"/>
    <w:rsid w:val="005329E3"/>
    <w:rsid w:val="00545F95"/>
    <w:rsid w:val="005909EA"/>
    <w:rsid w:val="005A6150"/>
    <w:rsid w:val="005C44C9"/>
    <w:rsid w:val="005D79C0"/>
    <w:rsid w:val="005F3E80"/>
    <w:rsid w:val="0060497A"/>
    <w:rsid w:val="00622AB5"/>
    <w:rsid w:val="00656947"/>
    <w:rsid w:val="00700FDD"/>
    <w:rsid w:val="00720437"/>
    <w:rsid w:val="00796CF7"/>
    <w:rsid w:val="00806542"/>
    <w:rsid w:val="00816952"/>
    <w:rsid w:val="008241A9"/>
    <w:rsid w:val="008C0C5D"/>
    <w:rsid w:val="008C2429"/>
    <w:rsid w:val="00930A4E"/>
    <w:rsid w:val="00940CE4"/>
    <w:rsid w:val="0098396F"/>
    <w:rsid w:val="00994385"/>
    <w:rsid w:val="00A37752"/>
    <w:rsid w:val="00A64CE1"/>
    <w:rsid w:val="00AC2533"/>
    <w:rsid w:val="00B4727E"/>
    <w:rsid w:val="00B938C6"/>
    <w:rsid w:val="00B93EAE"/>
    <w:rsid w:val="00BC7CB8"/>
    <w:rsid w:val="00C607C5"/>
    <w:rsid w:val="00CE5679"/>
    <w:rsid w:val="00D25F31"/>
    <w:rsid w:val="00D609FE"/>
    <w:rsid w:val="00D70429"/>
    <w:rsid w:val="00E01993"/>
    <w:rsid w:val="00E16813"/>
    <w:rsid w:val="00E845BF"/>
    <w:rsid w:val="00F50850"/>
    <w:rsid w:val="00F661D3"/>
    <w:rsid w:val="00FC73AF"/>
    <w:rsid w:val="0FEF7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D1032"/>
  <w15:chartTrackingRefBased/>
  <w15:docId w15:val="{B294A452-9039-4C21-8AAA-177BEAD6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D78"/>
  </w:style>
  <w:style w:type="paragraph" w:styleId="Heading4">
    <w:name w:val="heading 4"/>
    <w:basedOn w:val="Normal"/>
    <w:next w:val="Normal"/>
    <w:link w:val="Heading4Char"/>
    <w:uiPriority w:val="9"/>
    <w:semiHidden/>
    <w:unhideWhenUsed/>
    <w:qFormat/>
    <w:rsid w:val="00E01993"/>
    <w:pPr>
      <w:keepNext/>
      <w:spacing w:before="240" w:after="60" w:line="240" w:lineRule="auto"/>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basedOn w:val="Normal"/>
    <w:rsid w:val="00411D78"/>
    <w:pPr>
      <w:spacing w:after="140" w:line="288" w:lineRule="auto"/>
      <w:ind w:left="1247"/>
      <w:jc w:val="both"/>
    </w:pPr>
    <w:rPr>
      <w:rFonts w:ascii="Arial" w:eastAsia="Calibri" w:hAnsi="Arial" w:cs="Arial"/>
      <w:noProof/>
      <w:sz w:val="20"/>
      <w:szCs w:val="20"/>
      <w:lang w:val="hy-AM" w:eastAsia="bg-BG"/>
    </w:rPr>
  </w:style>
  <w:style w:type="character" w:customStyle="1" w:styleId="hps">
    <w:name w:val="hps"/>
    <w:rsid w:val="00411D78"/>
  </w:style>
  <w:style w:type="character" w:customStyle="1" w:styleId="normaltextrun">
    <w:name w:val="normaltextrun"/>
    <w:rsid w:val="00411D78"/>
  </w:style>
  <w:style w:type="paragraph" w:customStyle="1" w:styleId="paragraph">
    <w:name w:val="paragraph"/>
    <w:basedOn w:val="Normal"/>
    <w:rsid w:val="00411D78"/>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paragraph" w:styleId="ListParagraph">
    <w:name w:val="List Paragraph"/>
    <w:basedOn w:val="Normal"/>
    <w:uiPriority w:val="34"/>
    <w:qFormat/>
    <w:rsid w:val="00411D78"/>
    <w:pPr>
      <w:ind w:left="720"/>
      <w:contextualSpacing/>
    </w:pPr>
    <w:rPr>
      <w:rFonts w:ascii="Calibri" w:eastAsia="Calibri" w:hAnsi="Calibri" w:cs="Times New Roman"/>
    </w:rPr>
  </w:style>
  <w:style w:type="paragraph" w:customStyle="1" w:styleId="AONormal">
    <w:name w:val="AONormal"/>
    <w:uiPriority w:val="29"/>
    <w:qFormat/>
    <w:rsid w:val="00411D78"/>
    <w:pPr>
      <w:spacing w:after="0" w:line="260" w:lineRule="atLeast"/>
    </w:pPr>
    <w:rPr>
      <w:rFonts w:ascii="Times New Roman" w:eastAsia="SimSun" w:hAnsi="Times New Roman" w:cs="Times New Roman"/>
    </w:rPr>
  </w:style>
  <w:style w:type="paragraph" w:styleId="Header">
    <w:name w:val="header"/>
    <w:basedOn w:val="Normal"/>
    <w:link w:val="HeaderChar"/>
    <w:uiPriority w:val="99"/>
    <w:unhideWhenUsed/>
    <w:rsid w:val="006049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97A"/>
  </w:style>
  <w:style w:type="paragraph" w:styleId="Footer">
    <w:name w:val="footer"/>
    <w:basedOn w:val="Normal"/>
    <w:link w:val="FooterChar"/>
    <w:uiPriority w:val="99"/>
    <w:unhideWhenUsed/>
    <w:rsid w:val="006049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97A"/>
  </w:style>
  <w:style w:type="paragraph" w:styleId="BalloonText">
    <w:name w:val="Balloon Text"/>
    <w:basedOn w:val="Normal"/>
    <w:link w:val="BalloonTextChar"/>
    <w:uiPriority w:val="99"/>
    <w:semiHidden/>
    <w:unhideWhenUsed/>
    <w:rsid w:val="00B4727E"/>
    <w:pPr>
      <w:spacing w:after="0" w:line="240" w:lineRule="auto"/>
    </w:pPr>
    <w:rPr>
      <w:rFonts w:ascii="Segoe UI" w:eastAsia="Helvetica" w:hAnsi="Segoe UI" w:cs="Segoe UI"/>
      <w:sz w:val="18"/>
      <w:szCs w:val="18"/>
      <w:lang w:val="bg-BG"/>
    </w:rPr>
  </w:style>
  <w:style w:type="character" w:customStyle="1" w:styleId="BalloonTextChar">
    <w:name w:val="Balloon Text Char"/>
    <w:basedOn w:val="DefaultParagraphFont"/>
    <w:link w:val="BalloonText"/>
    <w:uiPriority w:val="99"/>
    <w:semiHidden/>
    <w:rsid w:val="00B4727E"/>
    <w:rPr>
      <w:rFonts w:ascii="Segoe UI" w:eastAsia="Helvetica" w:hAnsi="Segoe UI" w:cs="Segoe UI"/>
      <w:sz w:val="18"/>
      <w:szCs w:val="18"/>
      <w:lang w:val="bg-BG"/>
    </w:rPr>
  </w:style>
  <w:style w:type="character" w:customStyle="1" w:styleId="Heading4Char">
    <w:name w:val="Heading 4 Char"/>
    <w:basedOn w:val="DefaultParagraphFont"/>
    <w:link w:val="Heading4"/>
    <w:uiPriority w:val="9"/>
    <w:semiHidden/>
    <w:rsid w:val="00E01993"/>
    <w:rPr>
      <w:rFonts w:ascii="Calibri" w:eastAsia="Times New Roman" w:hAnsi="Calibri" w:cs="Times New Roman"/>
      <w:b/>
      <w:bCs/>
      <w:sz w:val="28"/>
      <w:szCs w:val="28"/>
    </w:rPr>
  </w:style>
  <w:style w:type="table" w:styleId="TableGrid">
    <w:name w:val="Table Grid"/>
    <w:basedOn w:val="TableNormal"/>
    <w:uiPriority w:val="39"/>
    <w:rsid w:val="005F3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20437"/>
    <w:rPr>
      <w:sz w:val="16"/>
      <w:szCs w:val="16"/>
    </w:rPr>
  </w:style>
  <w:style w:type="paragraph" w:styleId="CommentText">
    <w:name w:val="annotation text"/>
    <w:basedOn w:val="Normal"/>
    <w:link w:val="CommentTextChar"/>
    <w:uiPriority w:val="99"/>
    <w:semiHidden/>
    <w:unhideWhenUsed/>
    <w:rsid w:val="00720437"/>
    <w:pPr>
      <w:spacing w:line="240" w:lineRule="auto"/>
    </w:pPr>
    <w:rPr>
      <w:sz w:val="20"/>
      <w:szCs w:val="20"/>
    </w:rPr>
  </w:style>
  <w:style w:type="character" w:customStyle="1" w:styleId="CommentTextChar">
    <w:name w:val="Comment Text Char"/>
    <w:basedOn w:val="DefaultParagraphFont"/>
    <w:link w:val="CommentText"/>
    <w:uiPriority w:val="99"/>
    <w:semiHidden/>
    <w:rsid w:val="00720437"/>
    <w:rPr>
      <w:sz w:val="20"/>
      <w:szCs w:val="20"/>
    </w:rPr>
  </w:style>
  <w:style w:type="paragraph" w:styleId="CommentSubject">
    <w:name w:val="annotation subject"/>
    <w:basedOn w:val="CommentText"/>
    <w:next w:val="CommentText"/>
    <w:link w:val="CommentSubjectChar"/>
    <w:uiPriority w:val="99"/>
    <w:semiHidden/>
    <w:unhideWhenUsed/>
    <w:rsid w:val="00720437"/>
    <w:rPr>
      <w:b/>
      <w:bCs/>
    </w:rPr>
  </w:style>
  <w:style w:type="character" w:customStyle="1" w:styleId="CommentSubjectChar">
    <w:name w:val="Comment Subject Char"/>
    <w:basedOn w:val="CommentTextChar"/>
    <w:link w:val="CommentSubject"/>
    <w:uiPriority w:val="99"/>
    <w:semiHidden/>
    <w:rsid w:val="00720437"/>
    <w:rPr>
      <w:b/>
      <w:bCs/>
      <w:sz w:val="20"/>
      <w:szCs w:val="20"/>
    </w:rPr>
  </w:style>
  <w:style w:type="table" w:customStyle="1" w:styleId="TableGrid1">
    <w:name w:val="Table Grid1"/>
    <w:basedOn w:val="TableNormal"/>
    <w:next w:val="TableGrid"/>
    <w:uiPriority w:val="59"/>
    <w:rsid w:val="00930A4E"/>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8396F"/>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8396F"/>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4A4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21</Pages>
  <Words>7010</Words>
  <Characters>39959</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Arevik Nikolayan</dc:creator>
  <cp:keywords/>
  <dc:description/>
  <cp:lastModifiedBy>Arman Petrosyan</cp:lastModifiedBy>
  <cp:revision>5</cp:revision>
  <dcterms:created xsi:type="dcterms:W3CDTF">2021-08-31T05:33:00Z</dcterms:created>
  <dcterms:modified xsi:type="dcterms:W3CDTF">2022-08-19T07:53:00Z</dcterms:modified>
</cp:coreProperties>
</file>